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managing-growing-projects-with-packages,"/>
    <w:bookmarkEnd w:id="0"/>
    <w:p w14:paraId="1EB0D993" w14:textId="4737459C" w:rsidR="00166726" w:rsidRDefault="00166726" w:rsidP="007A7F9B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r>
        <w:rPr>
          <w:lang w:eastAsia="en-GB"/>
        </w:rPr>
        <w:fldChar w:fldCharType="begin"/>
      </w:r>
      <w:r>
        <w:rPr>
          <w:lang w:eastAsia="en-GB"/>
        </w:rPr>
        <w:instrText xml:space="preserve"> TOC \o "1-3" \h \z \t "HeadA,1,HeadB,2,HeadC,3" </w:instrText>
      </w:r>
      <w:r>
        <w:rPr>
          <w:lang w:eastAsia="en-GB"/>
        </w:rPr>
        <w:fldChar w:fldCharType="separate"/>
      </w:r>
      <w:hyperlink w:anchor="_Toc106889093" w:history="1">
        <w:r w:rsidRPr="000D7A71">
          <w:rPr>
            <w:rStyle w:val="Hyperlink"/>
            <w:noProof/>
            <w:lang w:eastAsia="en-GB"/>
          </w:rPr>
          <w:t>Packages and Crates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_Toc106889093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978E3C" w14:textId="14C991B7" w:rsidR="00166726" w:rsidRDefault="00000000" w:rsidP="007A7F9B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094" w:history="1">
        <w:r w:rsidR="00166726" w:rsidRPr="000D7A71">
          <w:rPr>
            <w:rStyle w:val="Hyperlink"/>
            <w:noProof/>
            <w:lang w:eastAsia="en-GB"/>
          </w:rPr>
          <w:t>Defining Modules to Control Scope and Privacy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_Toc106889094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6</w:t>
        </w:r>
        <w:r w:rsidR="00166726">
          <w:rPr>
            <w:noProof/>
            <w:webHidden/>
          </w:rPr>
          <w:fldChar w:fldCharType="end"/>
        </w:r>
      </w:hyperlink>
    </w:p>
    <w:p w14:paraId="2E383F42" w14:textId="12FD3817" w:rsidR="00166726" w:rsidRDefault="00000000" w:rsidP="007A7F9B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095" w:history="1">
        <w:r w:rsidR="00166726" w:rsidRPr="000D7A71">
          <w:rPr>
            <w:rStyle w:val="Hyperlink"/>
            <w:noProof/>
            <w:lang w:eastAsia="en-GB"/>
          </w:rPr>
          <w:t>Paths for Referring to an Item in the Module Tree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_Toc106889095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8</w:t>
        </w:r>
        <w:r w:rsidR="00166726">
          <w:rPr>
            <w:noProof/>
            <w:webHidden/>
          </w:rPr>
          <w:fldChar w:fldCharType="end"/>
        </w:r>
      </w:hyperlink>
    </w:p>
    <w:p w14:paraId="3EDF87F1" w14:textId="191F639A" w:rsidR="00166726" w:rsidRDefault="00000000" w:rsidP="00166726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096" w:history="1">
        <w:r w:rsidR="00166726" w:rsidRPr="000D7A71">
          <w:rPr>
            <w:rStyle w:val="Hyperlink"/>
            <w:noProof/>
          </w:rPr>
          <w:t xml:space="preserve">Exposing Paths with the </w:t>
        </w:r>
        <w:r w:rsidR="00166726" w:rsidRPr="0046628C">
          <w:rPr>
            <w:rStyle w:val="Hyperlink"/>
            <w:noProof/>
            <w:lang w:eastAsia="en-GB"/>
          </w:rPr>
          <w:t>pub</w:t>
        </w:r>
        <w:r w:rsidR="00166726" w:rsidRPr="000D7A71">
          <w:rPr>
            <w:rStyle w:val="Hyperlink"/>
            <w:noProof/>
            <w:lang w:eastAsia="en-GB"/>
          </w:rPr>
          <w:t xml:space="preserve"> Keyword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_Toc106889096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10</w:t>
        </w:r>
        <w:r w:rsidR="00166726">
          <w:rPr>
            <w:noProof/>
            <w:webHidden/>
          </w:rPr>
          <w:fldChar w:fldCharType="end"/>
        </w:r>
      </w:hyperlink>
    </w:p>
    <w:p w14:paraId="206EFA0A" w14:textId="3BD182A6" w:rsidR="00166726" w:rsidRDefault="00000000" w:rsidP="00166726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097" w:history="1">
        <w:r w:rsidR="00166726" w:rsidRPr="000D7A71">
          <w:rPr>
            <w:rStyle w:val="Hyperlink"/>
            <w:noProof/>
          </w:rPr>
          <w:t xml:space="preserve">Starting Relative Paths with </w:t>
        </w:r>
        <w:r w:rsidR="00166726" w:rsidRPr="0046628C">
          <w:rPr>
            <w:rStyle w:val="Hyperlink"/>
            <w:noProof/>
            <w:lang w:eastAsia="en-GB"/>
          </w:rPr>
          <w:t>super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_Toc106889097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13</w:t>
        </w:r>
        <w:r w:rsidR="00166726">
          <w:rPr>
            <w:noProof/>
            <w:webHidden/>
          </w:rPr>
          <w:fldChar w:fldCharType="end"/>
        </w:r>
      </w:hyperlink>
    </w:p>
    <w:p w14:paraId="5C7B0662" w14:textId="5BD93E51" w:rsidR="00166726" w:rsidRDefault="00000000" w:rsidP="00166726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098" w:history="1">
        <w:r w:rsidR="00166726" w:rsidRPr="000D7A71">
          <w:rPr>
            <w:rStyle w:val="Hyperlink"/>
            <w:noProof/>
            <w:lang w:eastAsia="en-GB"/>
          </w:rPr>
          <w:t>Making Structs and Enums Public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_Toc106889098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14</w:t>
        </w:r>
        <w:r w:rsidR="00166726">
          <w:rPr>
            <w:noProof/>
            <w:webHidden/>
          </w:rPr>
          <w:fldChar w:fldCharType="end"/>
        </w:r>
      </w:hyperlink>
    </w:p>
    <w:p w14:paraId="76B0B2A4" w14:textId="5671581A" w:rsidR="00166726" w:rsidRDefault="00000000" w:rsidP="007A7F9B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099" w:history="1">
        <w:r w:rsidR="00166726" w:rsidRPr="000D7A71">
          <w:rPr>
            <w:rStyle w:val="Hyperlink"/>
            <w:noProof/>
          </w:rPr>
          <w:t xml:space="preserve">Bringing Paths into Scope with the </w:t>
        </w:r>
        <w:r w:rsidR="00166726" w:rsidRPr="0046628C">
          <w:rPr>
            <w:rStyle w:val="Hyperlink"/>
            <w:noProof/>
            <w:lang w:eastAsia="en-GB"/>
          </w:rPr>
          <w:t>use</w:t>
        </w:r>
        <w:r w:rsidR="00166726" w:rsidRPr="000D7A71">
          <w:rPr>
            <w:rStyle w:val="Hyperlink"/>
            <w:noProof/>
            <w:lang w:eastAsia="en-GB"/>
          </w:rPr>
          <w:t xml:space="preserve"> Keyword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_Toc106889099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15</w:t>
        </w:r>
        <w:r w:rsidR="00166726">
          <w:rPr>
            <w:noProof/>
            <w:webHidden/>
          </w:rPr>
          <w:fldChar w:fldCharType="end"/>
        </w:r>
      </w:hyperlink>
    </w:p>
    <w:p w14:paraId="73C243FF" w14:textId="7C66FF08" w:rsidR="00166726" w:rsidRDefault="00000000" w:rsidP="00166726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100" w:history="1">
        <w:r w:rsidR="00166726" w:rsidRPr="000D7A71">
          <w:rPr>
            <w:rStyle w:val="Hyperlink"/>
            <w:noProof/>
          </w:rPr>
          <w:t xml:space="preserve">Creating Idiomatic </w:t>
        </w:r>
        <w:r w:rsidR="00166726" w:rsidRPr="0046628C">
          <w:rPr>
            <w:rStyle w:val="Hyperlink"/>
            <w:noProof/>
            <w:lang w:eastAsia="en-GB"/>
          </w:rPr>
          <w:t>use</w:t>
        </w:r>
        <w:r w:rsidR="00166726" w:rsidRPr="000D7A71">
          <w:rPr>
            <w:rStyle w:val="Hyperlink"/>
            <w:noProof/>
            <w:lang w:eastAsia="en-GB"/>
          </w:rPr>
          <w:t xml:space="preserve"> Paths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_Toc106889100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17</w:t>
        </w:r>
        <w:r w:rsidR="00166726">
          <w:rPr>
            <w:noProof/>
            <w:webHidden/>
          </w:rPr>
          <w:fldChar w:fldCharType="end"/>
        </w:r>
      </w:hyperlink>
    </w:p>
    <w:p w14:paraId="7EB788BE" w14:textId="597ECFBC" w:rsidR="00166726" w:rsidRDefault="00000000" w:rsidP="00166726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101" w:history="1">
        <w:r w:rsidR="00166726" w:rsidRPr="000D7A71">
          <w:rPr>
            <w:rStyle w:val="Hyperlink"/>
            <w:noProof/>
          </w:rPr>
          <w:t xml:space="preserve">Providing New Names with the </w:t>
        </w:r>
        <w:r w:rsidR="00166726" w:rsidRPr="009C7F6B">
          <w:rPr>
            <w:rStyle w:val="Hyperlink"/>
            <w:noProof/>
            <w:lang w:eastAsia="en-GB"/>
          </w:rPr>
          <w:t>as</w:t>
        </w:r>
        <w:r w:rsidR="00166726" w:rsidRPr="000D7A71">
          <w:rPr>
            <w:rStyle w:val="Hyperlink"/>
            <w:noProof/>
            <w:lang w:eastAsia="en-GB"/>
          </w:rPr>
          <w:t xml:space="preserve"> Keyword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_Toc106889101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18</w:t>
        </w:r>
        <w:r w:rsidR="00166726">
          <w:rPr>
            <w:noProof/>
            <w:webHidden/>
          </w:rPr>
          <w:fldChar w:fldCharType="end"/>
        </w:r>
      </w:hyperlink>
    </w:p>
    <w:p w14:paraId="6205CBA5" w14:textId="3ED2C8E8" w:rsidR="00166726" w:rsidRDefault="00000000" w:rsidP="00166726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102" w:history="1">
        <w:r w:rsidR="00166726" w:rsidRPr="000D7A71">
          <w:rPr>
            <w:rStyle w:val="Hyperlink"/>
            <w:noProof/>
          </w:rPr>
          <w:t xml:space="preserve">Re-exporting Names with </w:t>
        </w:r>
        <w:r w:rsidR="00166726" w:rsidRPr="009C7F6B">
          <w:rPr>
            <w:rStyle w:val="Hyperlink"/>
            <w:noProof/>
            <w:lang w:eastAsia="en-GB"/>
          </w:rPr>
          <w:t>pub use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_Toc106889102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19</w:t>
        </w:r>
        <w:r w:rsidR="00166726">
          <w:rPr>
            <w:noProof/>
            <w:webHidden/>
          </w:rPr>
          <w:fldChar w:fldCharType="end"/>
        </w:r>
      </w:hyperlink>
    </w:p>
    <w:p w14:paraId="13626511" w14:textId="77E364F9" w:rsidR="00166726" w:rsidRDefault="00000000" w:rsidP="00166726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103" w:history="1">
        <w:r w:rsidR="00166726" w:rsidRPr="000D7A71">
          <w:rPr>
            <w:rStyle w:val="Hyperlink"/>
            <w:noProof/>
            <w:lang w:eastAsia="en-GB"/>
          </w:rPr>
          <w:t>Using External Packages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_Toc106889103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20</w:t>
        </w:r>
        <w:r w:rsidR="00166726">
          <w:rPr>
            <w:noProof/>
            <w:webHidden/>
          </w:rPr>
          <w:fldChar w:fldCharType="end"/>
        </w:r>
      </w:hyperlink>
    </w:p>
    <w:p w14:paraId="40CBF4C6" w14:textId="51BFCF9D" w:rsidR="00166726" w:rsidRDefault="00000000" w:rsidP="00166726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104" w:history="1">
        <w:r w:rsidR="00166726" w:rsidRPr="000D7A71">
          <w:rPr>
            <w:rStyle w:val="Hyperlink"/>
            <w:noProof/>
          </w:rPr>
          <w:t xml:space="preserve">Using Nested Paths to Clean Up Large </w:t>
        </w:r>
        <w:r w:rsidR="00166726" w:rsidRPr="009C7F6B">
          <w:rPr>
            <w:rStyle w:val="Hyperlink"/>
            <w:noProof/>
            <w:lang w:eastAsia="en-GB"/>
          </w:rPr>
          <w:t>use</w:t>
        </w:r>
        <w:r w:rsidR="00166726" w:rsidRPr="000D7A71">
          <w:rPr>
            <w:rStyle w:val="Hyperlink"/>
            <w:noProof/>
            <w:lang w:eastAsia="en-GB"/>
          </w:rPr>
          <w:t xml:space="preserve"> Lists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_Toc106889104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21</w:t>
        </w:r>
        <w:r w:rsidR="00166726">
          <w:rPr>
            <w:noProof/>
            <w:webHidden/>
          </w:rPr>
          <w:fldChar w:fldCharType="end"/>
        </w:r>
      </w:hyperlink>
    </w:p>
    <w:p w14:paraId="6B7A2139" w14:textId="02363209" w:rsidR="00166726" w:rsidRDefault="00000000" w:rsidP="00166726">
      <w:pPr>
        <w:pStyle w:val="TOC2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105" w:history="1">
        <w:r w:rsidR="00166726" w:rsidRPr="000D7A71">
          <w:rPr>
            <w:rStyle w:val="Hyperlink"/>
            <w:noProof/>
            <w:lang w:eastAsia="en-GB"/>
          </w:rPr>
          <w:t>The Glob Operator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_Toc106889105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22</w:t>
        </w:r>
        <w:r w:rsidR="00166726">
          <w:rPr>
            <w:noProof/>
            <w:webHidden/>
          </w:rPr>
          <w:fldChar w:fldCharType="end"/>
        </w:r>
      </w:hyperlink>
    </w:p>
    <w:p w14:paraId="47598AFB" w14:textId="198C1720" w:rsidR="00166726" w:rsidRDefault="00000000" w:rsidP="007A7F9B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106" w:history="1">
        <w:r w:rsidR="00166726" w:rsidRPr="000D7A71">
          <w:rPr>
            <w:rStyle w:val="Hyperlink"/>
            <w:noProof/>
            <w:lang w:eastAsia="en-GB"/>
          </w:rPr>
          <w:t>Separating Modules into Different Files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_Toc106889106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22</w:t>
        </w:r>
        <w:r w:rsidR="00166726">
          <w:rPr>
            <w:noProof/>
            <w:webHidden/>
          </w:rPr>
          <w:fldChar w:fldCharType="end"/>
        </w:r>
      </w:hyperlink>
    </w:p>
    <w:p w14:paraId="5135A203" w14:textId="75EFA0A2" w:rsidR="00166726" w:rsidRDefault="00000000" w:rsidP="007A7F9B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889107" w:history="1">
        <w:r w:rsidR="00166726" w:rsidRPr="000D7A71">
          <w:rPr>
            <w:rStyle w:val="Hyperlink"/>
            <w:noProof/>
            <w:lang w:eastAsia="en-GB"/>
          </w:rPr>
          <w:t>Summary</w:t>
        </w:r>
        <w:r w:rsidR="00166726">
          <w:rPr>
            <w:noProof/>
            <w:webHidden/>
          </w:rPr>
          <w:tab/>
        </w:r>
        <w:r w:rsidR="00166726">
          <w:rPr>
            <w:noProof/>
            <w:webHidden/>
          </w:rPr>
          <w:fldChar w:fldCharType="begin"/>
        </w:r>
        <w:r w:rsidR="00166726">
          <w:rPr>
            <w:noProof/>
            <w:webHidden/>
          </w:rPr>
          <w:instrText xml:space="preserve"> PAGEREF _Toc106889107 \h </w:instrText>
        </w:r>
        <w:r w:rsidR="00166726">
          <w:rPr>
            <w:noProof/>
            <w:webHidden/>
          </w:rPr>
        </w:r>
        <w:r w:rsidR="00166726">
          <w:rPr>
            <w:noProof/>
            <w:webHidden/>
          </w:rPr>
          <w:fldChar w:fldCharType="separate"/>
        </w:r>
        <w:r w:rsidR="00166726">
          <w:rPr>
            <w:noProof/>
            <w:webHidden/>
          </w:rPr>
          <w:t>24</w:t>
        </w:r>
        <w:r w:rsidR="00166726">
          <w:rPr>
            <w:noProof/>
            <w:webHidden/>
          </w:rPr>
          <w:fldChar w:fldCharType="end"/>
        </w:r>
      </w:hyperlink>
    </w:p>
    <w:p w14:paraId="3520F0C6" w14:textId="3B73403F" w:rsidR="00067CAA" w:rsidRDefault="00166726" w:rsidP="009C7F6B">
      <w:pPr>
        <w:pStyle w:val="ChapterNumber"/>
        <w:numPr>
          <w:ilvl w:val="0"/>
          <w:numId w:val="0"/>
        </w:numPr>
        <w:rPr>
          <w:lang w:eastAsia="en-GB"/>
        </w:rPr>
      </w:pPr>
      <w:r>
        <w:rPr>
          <w:lang w:eastAsia="en-GB"/>
        </w:rPr>
        <w:fldChar w:fldCharType="end"/>
      </w:r>
      <w:r w:rsidR="0046628C">
        <w:rPr>
          <w:lang w:eastAsia="en-GB"/>
        </w:rPr>
        <w:t>7</w:t>
      </w:r>
    </w:p>
    <w:p w14:paraId="0FA3F63F" w14:textId="52FC53A0" w:rsidR="00D15E11" w:rsidRPr="00D15E11" w:rsidRDefault="00D15E11" w:rsidP="00067CAA">
      <w:pPr>
        <w:pStyle w:val="ChapterTitle"/>
        <w:rPr>
          <w:lang w:eastAsia="en-GB"/>
        </w:rPr>
      </w:pPr>
      <w:r w:rsidRPr="00D15E11">
        <w:rPr>
          <w:lang w:eastAsia="en-GB"/>
        </w:rPr>
        <w:t>Managing Growing Projects with Packages, Crates, and Modules</w:t>
      </w:r>
    </w:p>
    <w:p w14:paraId="202A8EF4" w14:textId="0763907E" w:rsidR="00D15E11" w:rsidRPr="00D15E11" w:rsidRDefault="00D15E11" w:rsidP="00067CAA">
      <w:pPr>
        <w:pStyle w:val="ChapterIntro"/>
        <w:rPr>
          <w:lang w:eastAsia="en-GB"/>
        </w:rPr>
      </w:pPr>
      <w:r w:rsidRPr="00D15E11">
        <w:rPr>
          <w:lang w:eastAsia="en-GB"/>
        </w:rPr>
        <w:lastRenderedPageBreak/>
        <w:t>As you write large programs, organizing your code will become increasingly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important. By grouping related functionality and separating code with distinct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features, you’ll clarify where to find code that implements a particular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feature and where to go to change how a feature works.</w:t>
      </w:r>
    </w:p>
    <w:p w14:paraId="1BBAE5BC" w14:textId="0B4B49B8" w:rsidR="00D15E11" w:rsidRPr="00D15E11" w:rsidRDefault="00D15E11" w:rsidP="00067CAA">
      <w:pPr>
        <w:pStyle w:val="Body"/>
        <w:rPr>
          <w:lang w:eastAsia="en-GB"/>
        </w:rPr>
      </w:pPr>
      <w:r w:rsidRPr="00067CAA">
        <w:t>The programs we’ve written so far have been in one module in one file. As a</w:t>
      </w:r>
      <w:r w:rsidR="00067CAA" w:rsidRPr="00067CAA">
        <w:t xml:space="preserve"> </w:t>
      </w:r>
      <w:r w:rsidRPr="00067CAA">
        <w:t>project grows, you should organize code by splitting it into multiple modules</w:t>
      </w:r>
      <w:r w:rsidR="00067CAA" w:rsidRPr="00067CAA">
        <w:t xml:space="preserve"> </w:t>
      </w:r>
      <w:r w:rsidRPr="00067CAA">
        <w:t>and then multiple files. A package can contain multiple binary crates and</w:t>
      </w:r>
      <w:r w:rsidR="00067CAA" w:rsidRPr="00067CAA">
        <w:t xml:space="preserve"> </w:t>
      </w:r>
      <w:r w:rsidRPr="00067CAA">
        <w:t>optionally one library crate. As a package grows, you can extract parts into</w:t>
      </w:r>
      <w:r w:rsidR="00067CAA" w:rsidRPr="00067CAA">
        <w:t xml:space="preserve"> </w:t>
      </w:r>
      <w:r w:rsidRPr="00067CAA">
        <w:t>separate crates that become external dependencies. This chapter covers all</w:t>
      </w:r>
      <w:r w:rsidR="00067CAA" w:rsidRPr="00067CAA">
        <w:t xml:space="preserve"> </w:t>
      </w:r>
      <w:r w:rsidRPr="00067CAA">
        <w:t>these techniques. For very large projects comprising a set of interrelated</w:t>
      </w:r>
      <w:r w:rsidR="00067CAA" w:rsidRPr="00067CAA">
        <w:t xml:space="preserve"> </w:t>
      </w:r>
      <w:r w:rsidRPr="00067CAA">
        <w:t xml:space="preserve">packages that evolve together, Cargo provides </w:t>
      </w:r>
      <w:r w:rsidRPr="00612E10">
        <w:rPr>
          <w:rStyle w:val="Italic"/>
        </w:rPr>
        <w:t>workspaces</w:t>
      </w:r>
      <w:r w:rsidRPr="00D15E11">
        <w:rPr>
          <w:lang w:eastAsia="en-GB"/>
        </w:rPr>
        <w:t>, which we’ll cover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 xml:space="preserve">in </w:t>
      </w:r>
      <w:r w:rsidRPr="009C7F6B">
        <w:rPr>
          <w:rStyle w:val="Xref"/>
        </w:rPr>
        <w:t>“Cargo Workspaces”</w:t>
      </w:r>
      <w:r w:rsidRPr="00D15E11">
        <w:rPr>
          <w:lang w:eastAsia="en-GB"/>
        </w:rPr>
        <w:t xml:space="preserve"> </w:t>
      </w:r>
      <w:r w:rsidR="0046628C">
        <w:rPr>
          <w:lang w:eastAsia="en-GB"/>
        </w:rPr>
        <w:t>on</w:t>
      </w:r>
      <w:r w:rsidR="0046628C" w:rsidRPr="00D15E11">
        <w:rPr>
          <w:lang w:eastAsia="en-GB"/>
        </w:rPr>
        <w:t xml:space="preserve"> </w:t>
      </w:r>
      <w:r w:rsidR="0046628C">
        <w:rPr>
          <w:rStyle w:val="Xref"/>
        </w:rPr>
        <w:t>page XX</w:t>
      </w:r>
      <w:r w:rsidRPr="00D15E11">
        <w:rPr>
          <w:lang w:eastAsia="en-GB"/>
        </w:rPr>
        <w:t>.</w:t>
      </w:r>
    </w:p>
    <w:p w14:paraId="6C0C0E86" w14:textId="5089FC2B" w:rsidR="00D15E11" w:rsidRPr="00D15E11" w:rsidRDefault="001A3AF0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"encapsulation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>We’ll also discuss encapsulating implementation details, which lets you reuse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code at a higher level: once you’ve implemented an operation, other code can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call your code via its public interface without having to know how the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implementation works. The way you write code defines which parts are public for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other code to use and which parts are private implementation details that you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reserve the right to change. This is another way to limit the amount of detail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you have to keep in your head.</w:t>
      </w:r>
      <w:r>
        <w:fldChar w:fldCharType="begin"/>
      </w:r>
      <w:r>
        <w:instrText xml:space="preserve"> XE "encapsulation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</w:p>
    <w:p w14:paraId="2596117C" w14:textId="59E1D8A4" w:rsidR="00D15E11" w:rsidRPr="00D15E11" w:rsidRDefault="00026F02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"scope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>A related concept is scope: the nested context in which code is written has a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set of names that are defined as “in scope.” When reading, writing, and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compiling code, programmers and compilers need to know whether a particular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name at a particular spot refers to a variable, function, struct, enum, module,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constant, or other item and what that item means. You can create scopes and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change which names are in or out of scope. You can’t have two items with the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same name in the same scope; tools are available to resolve name conflicts.</w:t>
      </w:r>
      <w:r>
        <w:fldChar w:fldCharType="begin"/>
      </w:r>
      <w:r>
        <w:instrText xml:space="preserve"> XE "scope end</w:instrText>
      </w:r>
      <w:r w:rsidRPr="00027F7B">
        <w:instrText>Range</w:instrText>
      </w:r>
      <w:r>
        <w:instrText xml:space="preserve">" </w:instrText>
      </w:r>
      <w:r>
        <w:fldChar w:fldCharType="end"/>
      </w:r>
    </w:p>
    <w:p w14:paraId="09297D9E" w14:textId="30350257" w:rsidR="00D15E11" w:rsidRPr="00D15E11" w:rsidRDefault="0030093F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"module system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 w:rsidR="00D15E11" w:rsidRPr="00067CAA">
        <w:t>Rust has a number of features that allow you to manage your code’s</w:t>
      </w:r>
      <w:r w:rsidR="00067CAA" w:rsidRPr="00067CAA">
        <w:t xml:space="preserve"> </w:t>
      </w:r>
      <w:r w:rsidR="00D15E11" w:rsidRPr="00067CAA">
        <w:t>organization, including which details are exposed, which details are private,</w:t>
      </w:r>
      <w:r w:rsidR="00067CAA" w:rsidRPr="00067CAA">
        <w:t xml:space="preserve"> </w:t>
      </w:r>
      <w:r w:rsidR="00D15E11" w:rsidRPr="00067CAA">
        <w:t>and what names are in each scope in your programs. These features, sometimes</w:t>
      </w:r>
      <w:r w:rsidR="00067CAA" w:rsidRPr="00067CAA">
        <w:t xml:space="preserve"> </w:t>
      </w:r>
      <w:r w:rsidR="00D15E11" w:rsidRPr="00067CAA">
        <w:t xml:space="preserve">collectively referred to as the </w:t>
      </w:r>
      <w:r w:rsidR="00D15E11" w:rsidRPr="00612E10">
        <w:rPr>
          <w:rStyle w:val="Italic"/>
        </w:rPr>
        <w:t>module system</w:t>
      </w:r>
      <w:r w:rsidR="00D15E11" w:rsidRPr="00D15E11">
        <w:rPr>
          <w:lang w:eastAsia="en-GB"/>
        </w:rPr>
        <w:t>, include:</w:t>
      </w:r>
    </w:p>
    <w:p w14:paraId="7682BC01" w14:textId="7AE4B8BC" w:rsidR="00067CAA" w:rsidRDefault="00D15E11" w:rsidP="00067CAA">
      <w:pPr>
        <w:pStyle w:val="RunInHead"/>
        <w:rPr>
          <w:lang w:eastAsia="en-GB"/>
        </w:rPr>
      </w:pPr>
      <w:r w:rsidRPr="00D15E11">
        <w:rPr>
          <w:bCs/>
          <w:lang w:eastAsia="en-GB"/>
        </w:rPr>
        <w:t>Packages</w:t>
      </w:r>
      <w:r w:rsidRPr="00D15E11">
        <w:rPr>
          <w:lang w:eastAsia="en-GB"/>
        </w:rPr>
        <w:t xml:space="preserve"> </w:t>
      </w:r>
    </w:p>
    <w:p w14:paraId="17C4D963" w14:textId="1CA163EA" w:rsidR="00D15E11" w:rsidRPr="00D15E11" w:rsidRDefault="00D15E11" w:rsidP="00067CAA">
      <w:pPr>
        <w:pStyle w:val="RunInPara"/>
        <w:rPr>
          <w:lang w:eastAsia="en-GB"/>
        </w:rPr>
      </w:pPr>
      <w:r w:rsidRPr="00D15E11">
        <w:rPr>
          <w:lang w:eastAsia="en-GB"/>
        </w:rPr>
        <w:t>A Cargo feature that lets you build, test, and share crates</w:t>
      </w:r>
    </w:p>
    <w:p w14:paraId="3855328B" w14:textId="2155FD57" w:rsidR="00067CAA" w:rsidRDefault="00D15E11" w:rsidP="00067CAA">
      <w:pPr>
        <w:pStyle w:val="RunInHead"/>
        <w:rPr>
          <w:lang w:eastAsia="en-GB"/>
        </w:rPr>
      </w:pPr>
      <w:r w:rsidRPr="00D15E11">
        <w:rPr>
          <w:bCs/>
          <w:lang w:eastAsia="en-GB"/>
        </w:rPr>
        <w:t>Crates</w:t>
      </w:r>
    </w:p>
    <w:p w14:paraId="75D46D46" w14:textId="107374D1" w:rsidR="00D15E11" w:rsidRPr="00D15E11" w:rsidRDefault="00D15E11" w:rsidP="00067CAA">
      <w:pPr>
        <w:pStyle w:val="RunInPara"/>
        <w:rPr>
          <w:lang w:eastAsia="en-GB"/>
        </w:rPr>
      </w:pPr>
      <w:r w:rsidRPr="00D15E11">
        <w:rPr>
          <w:lang w:eastAsia="en-GB"/>
        </w:rPr>
        <w:t>A tree of modules that produces a library or executable</w:t>
      </w:r>
    </w:p>
    <w:p w14:paraId="64AA9067" w14:textId="26F22E5E" w:rsidR="00067CAA" w:rsidRDefault="00D15E11" w:rsidP="00067CAA">
      <w:pPr>
        <w:pStyle w:val="RunInHead"/>
        <w:rPr>
          <w:lang w:eastAsia="en-GB"/>
        </w:rPr>
      </w:pPr>
      <w:r w:rsidRPr="00D15E11">
        <w:rPr>
          <w:bCs/>
          <w:lang w:eastAsia="en-GB"/>
        </w:rPr>
        <w:t>Modules</w:t>
      </w:r>
      <w:r w:rsidRPr="00067CAA">
        <w:t xml:space="preserve"> and </w:t>
      </w:r>
      <w:r w:rsidRPr="00D15E11">
        <w:rPr>
          <w:bCs/>
          <w:lang w:eastAsia="en-GB"/>
        </w:rPr>
        <w:t>use</w:t>
      </w:r>
    </w:p>
    <w:p w14:paraId="71710D1D" w14:textId="3780D650" w:rsidR="00D15E11" w:rsidRPr="00D15E11" w:rsidRDefault="00D15E11" w:rsidP="00067CAA">
      <w:pPr>
        <w:pStyle w:val="RunInPara"/>
        <w:rPr>
          <w:lang w:eastAsia="en-GB"/>
        </w:rPr>
      </w:pPr>
      <w:r w:rsidRPr="00D15E11">
        <w:rPr>
          <w:lang w:eastAsia="en-GB"/>
        </w:rPr>
        <w:t>Let you control the organization, scope, and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privacy of paths</w:t>
      </w:r>
    </w:p>
    <w:p w14:paraId="128A2FCF" w14:textId="5A58D005" w:rsidR="00067CAA" w:rsidRDefault="00D15E11" w:rsidP="00067CAA">
      <w:pPr>
        <w:pStyle w:val="RunInHead"/>
        <w:rPr>
          <w:lang w:eastAsia="en-GB"/>
        </w:rPr>
      </w:pPr>
      <w:r w:rsidRPr="00D15E11">
        <w:rPr>
          <w:bCs/>
          <w:lang w:eastAsia="en-GB"/>
        </w:rPr>
        <w:t>Paths</w:t>
      </w:r>
      <w:r w:rsidRPr="00D15E11">
        <w:rPr>
          <w:lang w:eastAsia="en-GB"/>
        </w:rPr>
        <w:t xml:space="preserve"> </w:t>
      </w:r>
    </w:p>
    <w:p w14:paraId="191106F3" w14:textId="7E72BB59" w:rsidR="00D15E11" w:rsidRPr="00D15E11" w:rsidRDefault="00D15E11" w:rsidP="00067CAA">
      <w:pPr>
        <w:pStyle w:val="RunInPara"/>
        <w:rPr>
          <w:lang w:eastAsia="en-GB"/>
        </w:rPr>
      </w:pPr>
      <w:r w:rsidRPr="00D15E11">
        <w:rPr>
          <w:lang w:eastAsia="en-GB"/>
        </w:rPr>
        <w:t>A way of naming an item, such as a struct, function, or module</w:t>
      </w:r>
    </w:p>
    <w:p w14:paraId="3D446408" w14:textId="2BAABBB6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In this chapter, we’ll cover all these features, discuss how they interact, and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lastRenderedPageBreak/>
        <w:t>explain how to use them to manage scope. By the end, you should have a solid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understanding of the module system and be able to work with scopes like a pro!</w:t>
      </w:r>
      <w:r w:rsidR="0030093F">
        <w:fldChar w:fldCharType="begin"/>
      </w:r>
      <w:r w:rsidR="0030093F">
        <w:instrText xml:space="preserve"> XE "module system</w:instrText>
      </w:r>
      <w:r w:rsidR="0030093F" w:rsidRPr="00027F7B">
        <w:instrText xml:space="preserve"> </w:instrText>
      </w:r>
      <w:r w:rsidR="0030093F">
        <w:instrText>end</w:instrText>
      </w:r>
      <w:r w:rsidR="0030093F" w:rsidRPr="00027F7B">
        <w:instrText>Range</w:instrText>
      </w:r>
      <w:r w:rsidR="0030093F">
        <w:instrText xml:space="preserve">" </w:instrText>
      </w:r>
      <w:r w:rsidR="0030093F">
        <w:fldChar w:fldCharType="end"/>
      </w:r>
    </w:p>
    <w:p w14:paraId="03BE52E3" w14:textId="77777777" w:rsidR="00D15E11" w:rsidRPr="00D15E11" w:rsidRDefault="00D15E11" w:rsidP="00067CAA">
      <w:pPr>
        <w:pStyle w:val="HeadA"/>
        <w:rPr>
          <w:lang w:eastAsia="en-GB"/>
        </w:rPr>
      </w:pPr>
      <w:bookmarkStart w:id="1" w:name="packages-and-crates"/>
      <w:bookmarkStart w:id="2" w:name="_Toc106889093"/>
      <w:bookmarkEnd w:id="1"/>
      <w:r w:rsidRPr="00D15E11">
        <w:rPr>
          <w:lang w:eastAsia="en-GB"/>
        </w:rPr>
        <w:t>Packages and Crates</w:t>
      </w:r>
      <w:bookmarkEnd w:id="2"/>
    </w:p>
    <w:p w14:paraId="377E88FC" w14:textId="187F8667" w:rsidR="00D15E11" w:rsidRPr="00D15E11" w:rsidRDefault="00701525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"crate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>The first parts of the module system we’ll cover are packages and crates.</w:t>
      </w:r>
    </w:p>
    <w:p w14:paraId="0C5A0012" w14:textId="550464A5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A </w:t>
      </w:r>
      <w:r w:rsidRPr="00612E10">
        <w:rPr>
          <w:rStyle w:val="Italic"/>
        </w:rPr>
        <w:t>crate</w:t>
      </w:r>
      <w:r w:rsidRPr="00067CAA">
        <w:t xml:space="preserve"> is the smallest amount of code that the Rust compiler considers at a</w:t>
      </w:r>
      <w:r w:rsidR="00067CAA" w:rsidRPr="00067CAA">
        <w:t xml:space="preserve"> </w:t>
      </w:r>
      <w:r w:rsidRPr="00067CAA">
        <w:t xml:space="preserve">time. Even if you run </w:t>
      </w:r>
      <w:r w:rsidRPr="00612E10">
        <w:rPr>
          <w:rStyle w:val="Literal"/>
        </w:rPr>
        <w:t>rustc</w:t>
      </w:r>
      <w:r w:rsidRPr="00067CAA">
        <w:t xml:space="preserve"> rather than </w:t>
      </w:r>
      <w:r w:rsidRPr="00612E10">
        <w:rPr>
          <w:rStyle w:val="Literal"/>
        </w:rPr>
        <w:t>cargo</w:t>
      </w:r>
      <w:r w:rsidRPr="00D15E11">
        <w:rPr>
          <w:lang w:eastAsia="en-GB"/>
        </w:rPr>
        <w:t xml:space="preserve"> and pass a single source code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 xml:space="preserve">file (as we did all the way back in </w:t>
      </w:r>
      <w:r w:rsidRPr="009C7F6B">
        <w:rPr>
          <w:rStyle w:val="Xref"/>
        </w:rPr>
        <w:t>“Writing and Running a Rust Program”</w:t>
      </w:r>
      <w:r w:rsidR="00067CAA">
        <w:rPr>
          <w:lang w:eastAsia="en-GB"/>
        </w:rPr>
        <w:t xml:space="preserve"> </w:t>
      </w:r>
      <w:r w:rsidR="0046628C">
        <w:rPr>
          <w:lang w:eastAsia="en-GB"/>
        </w:rPr>
        <w:t>on</w:t>
      </w:r>
      <w:r w:rsidR="0046628C" w:rsidRPr="00D15E11">
        <w:rPr>
          <w:lang w:eastAsia="en-GB"/>
        </w:rPr>
        <w:t xml:space="preserve"> </w:t>
      </w:r>
      <w:r w:rsidR="0046628C">
        <w:rPr>
          <w:rStyle w:val="Xref"/>
        </w:rPr>
        <w:t>page XX</w:t>
      </w:r>
      <w:r w:rsidRPr="00D15E11">
        <w:rPr>
          <w:lang w:eastAsia="en-GB"/>
        </w:rPr>
        <w:t>), the compiler considers that file to be a crate. Crates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can contain modules, and the modules may be defined in other files that get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compiled with the crate, as we’ll see in the coming sections.</w:t>
      </w:r>
    </w:p>
    <w:p w14:paraId="73C161D1" w14:textId="2495E5AF" w:rsidR="00D15E11" w:rsidRPr="00D15E11" w:rsidRDefault="00D742C8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"binary crate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 w:rsidR="00342766">
        <w:fldChar w:fldCharType="begin"/>
      </w:r>
      <w:r w:rsidR="00342766">
        <w:instrText xml:space="preserve"> XE "crate:binary</w:instrText>
      </w:r>
      <w:r w:rsidR="00342766" w:rsidRPr="00027F7B">
        <w:instrText xml:space="preserve"> startRange</w:instrText>
      </w:r>
      <w:r w:rsidR="00342766">
        <w:instrText xml:space="preserve">" </w:instrText>
      </w:r>
      <w:r w:rsidR="00342766">
        <w:fldChar w:fldCharType="end"/>
      </w:r>
      <w:r w:rsidR="00D15E11" w:rsidRPr="00D15E11">
        <w:rPr>
          <w:lang w:eastAsia="en-GB"/>
        </w:rPr>
        <w:t>A crate can come in one of two forms: a binary crate or a library crate.</w:t>
      </w:r>
      <w:r w:rsidR="00067CAA">
        <w:rPr>
          <w:lang w:eastAsia="en-GB"/>
        </w:rPr>
        <w:t xml:space="preserve"> </w:t>
      </w:r>
      <w:r w:rsidR="00D15E11" w:rsidRPr="00612E10">
        <w:rPr>
          <w:rStyle w:val="Italic"/>
        </w:rPr>
        <w:t>Binary crates</w:t>
      </w:r>
      <w:r w:rsidR="00D15E11" w:rsidRPr="00067CAA">
        <w:t xml:space="preserve"> are programs you can compile to an executable that you can run,</w:t>
      </w:r>
      <w:r w:rsidR="00067CAA" w:rsidRPr="00067CAA">
        <w:t xml:space="preserve"> </w:t>
      </w:r>
      <w:r w:rsidR="00D15E11" w:rsidRPr="00067CAA">
        <w:t>such as a command</w:t>
      </w:r>
      <w:r w:rsidR="00922DF6">
        <w:t xml:space="preserve"> </w:t>
      </w:r>
      <w:r w:rsidR="00D15E11" w:rsidRPr="00067CAA">
        <w:t>line program or a server. Each must have a function called</w:t>
      </w:r>
      <w:r w:rsidR="00067CAA" w:rsidRPr="00067CAA">
        <w:t xml:space="preserve"> </w:t>
      </w:r>
      <w:r w:rsidR="00D15E11" w:rsidRPr="00612E10">
        <w:rPr>
          <w:rStyle w:val="Literal"/>
        </w:rPr>
        <w:t>main</w:t>
      </w:r>
      <w:r w:rsidR="00D15E11" w:rsidRPr="00D15E11">
        <w:rPr>
          <w:lang w:eastAsia="en-GB"/>
        </w:rPr>
        <w:t xml:space="preserve"> that defines what happens when the executable runs. All the crates we’ve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created so far have been binary crates.</w:t>
      </w:r>
      <w:r w:rsidR="00342766">
        <w:fldChar w:fldCharType="begin"/>
      </w:r>
      <w:r w:rsidR="00342766">
        <w:instrText xml:space="preserve"> XE "crate:binary</w:instrText>
      </w:r>
      <w:r w:rsidR="00342766" w:rsidRPr="00027F7B">
        <w:instrText xml:space="preserve"> </w:instrText>
      </w:r>
      <w:r w:rsidR="00342766">
        <w:instrText>end</w:instrText>
      </w:r>
      <w:r w:rsidR="00342766" w:rsidRPr="00027F7B">
        <w:instrText>Range</w:instrText>
      </w:r>
      <w:r w:rsidR="00342766">
        <w:instrText xml:space="preserve">" </w:instrText>
      </w:r>
      <w:r w:rsidR="00342766">
        <w:fldChar w:fldCharType="end"/>
      </w:r>
      <w:r>
        <w:fldChar w:fldCharType="begin"/>
      </w:r>
      <w:r>
        <w:instrText xml:space="preserve"> XE "binary crate</w:instrText>
      </w:r>
      <w:r w:rsidRPr="00027F7B">
        <w:instrText xml:space="preserve"> </w:instrText>
      </w:r>
      <w:r>
        <w:instrText>end</w:instrText>
      </w:r>
      <w:r w:rsidRPr="00027F7B">
        <w:instrText>Range</w:instrText>
      </w:r>
      <w:r>
        <w:instrText xml:space="preserve">" </w:instrText>
      </w:r>
      <w:r>
        <w:fldChar w:fldCharType="end"/>
      </w:r>
    </w:p>
    <w:p w14:paraId="5CD2805E" w14:textId="022A9BF8" w:rsidR="00D15E11" w:rsidRPr="00D15E11" w:rsidRDefault="005225E7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"library crate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 w:rsidR="006915CB">
        <w:fldChar w:fldCharType="begin"/>
      </w:r>
      <w:r w:rsidR="006915CB">
        <w:instrText xml:space="preserve"> XE "crate:library</w:instrText>
      </w:r>
      <w:r w:rsidR="006915CB" w:rsidRPr="00027F7B">
        <w:instrText xml:space="preserve"> startRange</w:instrText>
      </w:r>
      <w:r w:rsidR="006915CB">
        <w:instrText xml:space="preserve">" </w:instrText>
      </w:r>
      <w:r w:rsidR="006915CB">
        <w:fldChar w:fldCharType="end"/>
      </w:r>
      <w:r w:rsidR="00D15E11" w:rsidRPr="00612E10">
        <w:rPr>
          <w:rStyle w:val="Italic"/>
        </w:rPr>
        <w:t>Library crates</w:t>
      </w:r>
      <w:r w:rsidR="00D15E11" w:rsidRPr="00067CAA">
        <w:t xml:space="preserve"> don’t have a </w:t>
      </w:r>
      <w:r w:rsidR="00D15E11" w:rsidRPr="00612E10">
        <w:rPr>
          <w:rStyle w:val="Literal"/>
        </w:rPr>
        <w:t>main</w:t>
      </w:r>
      <w:r w:rsidR="00D15E11" w:rsidRPr="00067CAA">
        <w:t xml:space="preserve"> function, and they don’t compile to an</w:t>
      </w:r>
      <w:r w:rsidR="00067CAA" w:rsidRPr="00067CAA">
        <w:t xml:space="preserve"> </w:t>
      </w:r>
      <w:r w:rsidR="00D15E11" w:rsidRPr="00067CAA">
        <w:t>executable. Instead, they define functionality intended to be shared with</w:t>
      </w:r>
      <w:r w:rsidR="00067CAA" w:rsidRPr="00067CAA">
        <w:t xml:space="preserve"> </w:t>
      </w:r>
      <w:r w:rsidR="00D15E11" w:rsidRPr="00067CAA">
        <w:t xml:space="preserve">multiple projects. For example, the </w:t>
      </w:r>
      <w:r w:rsidR="00D15E11" w:rsidRPr="00612E10">
        <w:rPr>
          <w:rStyle w:val="Literal"/>
        </w:rPr>
        <w:t>rand</w:t>
      </w:r>
      <w:r w:rsidR="00D15E11" w:rsidRPr="00D15E11">
        <w:rPr>
          <w:lang w:eastAsia="en-GB"/>
        </w:rPr>
        <w:t xml:space="preserve"> crate we used in </w:t>
      </w:r>
      <w:r w:rsidR="00D15E11" w:rsidRPr="002E1DF3">
        <w:rPr>
          <w:rStyle w:val="Xref"/>
        </w:rPr>
        <w:t>Chapter 2</w:t>
      </w:r>
      <w:r w:rsidR="00D15E11" w:rsidRPr="00D15E11">
        <w:rPr>
          <w:lang w:eastAsia="en-GB"/>
        </w:rPr>
        <w:t xml:space="preserve"> provides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functionality that generates random numbers. Most of the time when Rustaceans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say “crate</w:t>
      </w:r>
      <w:r w:rsidR="00922DF6">
        <w:rPr>
          <w:lang w:eastAsia="en-GB"/>
        </w:rPr>
        <w:t>,</w:t>
      </w:r>
      <w:r w:rsidR="00D15E11" w:rsidRPr="00D15E11">
        <w:rPr>
          <w:lang w:eastAsia="en-GB"/>
        </w:rPr>
        <w:t>” they mean library crate, and they use “crate” interchangeably with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the general programming concept of a “library</w:t>
      </w:r>
      <w:r w:rsidR="00922DF6">
        <w:rPr>
          <w:lang w:eastAsia="en-GB"/>
        </w:rPr>
        <w:t>.</w:t>
      </w:r>
      <w:r w:rsidR="00D15E11" w:rsidRPr="00D15E11">
        <w:rPr>
          <w:lang w:eastAsia="en-GB"/>
        </w:rPr>
        <w:t>”</w:t>
      </w:r>
      <w:r w:rsidR="004B5021">
        <w:fldChar w:fldCharType="begin"/>
      </w:r>
      <w:r w:rsidR="004B5021">
        <w:instrText xml:space="preserve"> XE "crate:library</w:instrText>
      </w:r>
      <w:r w:rsidR="004B5021" w:rsidRPr="00027F7B">
        <w:instrText xml:space="preserve"> </w:instrText>
      </w:r>
      <w:r w:rsidR="004B5021">
        <w:instrText>end</w:instrText>
      </w:r>
      <w:r w:rsidR="004B5021" w:rsidRPr="00027F7B">
        <w:instrText>Range</w:instrText>
      </w:r>
      <w:r w:rsidR="004B5021">
        <w:instrText xml:space="preserve">" </w:instrText>
      </w:r>
      <w:r w:rsidR="004B5021">
        <w:fldChar w:fldCharType="end"/>
      </w:r>
      <w:r w:rsidR="00E8113B">
        <w:fldChar w:fldCharType="begin"/>
      </w:r>
      <w:r w:rsidR="00E8113B">
        <w:instrText xml:space="preserve"> XE "library crate</w:instrText>
      </w:r>
      <w:r w:rsidR="00E8113B" w:rsidRPr="00027F7B">
        <w:instrText xml:space="preserve"> </w:instrText>
      </w:r>
      <w:r w:rsidR="00E8113B">
        <w:instrText>end</w:instrText>
      </w:r>
      <w:r w:rsidR="00E8113B" w:rsidRPr="00027F7B">
        <w:instrText>Range</w:instrText>
      </w:r>
      <w:r w:rsidR="00E8113B">
        <w:instrText xml:space="preserve">" </w:instrText>
      </w:r>
      <w:r w:rsidR="00E8113B">
        <w:fldChar w:fldCharType="end"/>
      </w:r>
    </w:p>
    <w:p w14:paraId="1293704A" w14:textId="62DE9EBF" w:rsidR="00D15E11" w:rsidRPr="00D15E11" w:rsidRDefault="00977992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"crate root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 w:rsidR="00B95AEB">
        <w:fldChar w:fldCharType="begin"/>
      </w:r>
      <w:r w:rsidR="00B95AEB">
        <w:instrText xml:space="preserve"> XE "crate:root file of</w:instrText>
      </w:r>
      <w:r w:rsidR="00B95AEB" w:rsidRPr="00027F7B">
        <w:instrText xml:space="preserve"> startRange</w:instrText>
      </w:r>
      <w:r w:rsidR="00B95AEB">
        <w:instrText xml:space="preserve">" </w:instrText>
      </w:r>
      <w:r w:rsidR="00B95AEB">
        <w:fldChar w:fldCharType="end"/>
      </w:r>
      <w:r w:rsidR="00D15E11" w:rsidRPr="00D15E11">
        <w:rPr>
          <w:lang w:eastAsia="en-GB"/>
        </w:rPr>
        <w:t xml:space="preserve">The </w:t>
      </w:r>
      <w:r w:rsidR="00D15E11" w:rsidRPr="00612E10">
        <w:rPr>
          <w:rStyle w:val="Italic"/>
        </w:rPr>
        <w:t>crate root</w:t>
      </w:r>
      <w:r w:rsidR="00D15E11" w:rsidRPr="00D15E11">
        <w:rPr>
          <w:lang w:eastAsia="en-GB"/>
        </w:rPr>
        <w:t xml:space="preserve"> is a source file that the Rust compiler starts from and makes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 xml:space="preserve">up the root module of your crate (we’ll explain modules in depth in </w:t>
      </w:r>
      <w:r w:rsidR="00D15E11" w:rsidRPr="009C7F6B">
        <w:rPr>
          <w:rStyle w:val="Xref"/>
        </w:rPr>
        <w:t>“Defining Modules to Control Scope and Privacy”</w:t>
      </w:r>
      <w:r w:rsidR="00D15E11" w:rsidRPr="00D15E11">
        <w:rPr>
          <w:lang w:eastAsia="en-GB"/>
        </w:rPr>
        <w:t xml:space="preserve"> </w:t>
      </w:r>
      <w:r w:rsidR="00922DF6">
        <w:rPr>
          <w:lang w:eastAsia="en-GB"/>
        </w:rPr>
        <w:t xml:space="preserve">on </w:t>
      </w:r>
      <w:r w:rsidR="00922DF6" w:rsidRPr="009C7F6B">
        <w:rPr>
          <w:rStyle w:val="Xref"/>
        </w:rPr>
        <w:t>page XX</w:t>
      </w:r>
      <w:r w:rsidR="00D15E11" w:rsidRPr="00D15E11">
        <w:rPr>
          <w:lang w:eastAsia="en-GB"/>
        </w:rPr>
        <w:t>).</w:t>
      </w:r>
      <w:r w:rsidR="007C6534">
        <w:fldChar w:fldCharType="begin"/>
      </w:r>
      <w:r w:rsidR="007C6534">
        <w:instrText xml:space="preserve"> XE "crate:root file of</w:instrText>
      </w:r>
      <w:r w:rsidR="007C6534" w:rsidRPr="00027F7B">
        <w:instrText xml:space="preserve"> </w:instrText>
      </w:r>
      <w:r w:rsidR="007C6534">
        <w:instrText>end</w:instrText>
      </w:r>
      <w:r w:rsidR="007C6534" w:rsidRPr="00027F7B">
        <w:instrText>Range</w:instrText>
      </w:r>
      <w:r w:rsidR="007C6534">
        <w:instrText xml:space="preserve">" </w:instrText>
      </w:r>
      <w:r w:rsidR="007C6534">
        <w:fldChar w:fldCharType="end"/>
      </w:r>
      <w:r w:rsidR="00A82D0F">
        <w:fldChar w:fldCharType="begin"/>
      </w:r>
      <w:r w:rsidR="00A82D0F">
        <w:instrText xml:space="preserve"> XE "crate</w:instrText>
      </w:r>
      <w:r w:rsidR="00A82D0F" w:rsidRPr="00027F7B">
        <w:instrText xml:space="preserve"> </w:instrText>
      </w:r>
      <w:r w:rsidR="00A82D0F">
        <w:instrText>root end</w:instrText>
      </w:r>
      <w:r w:rsidR="00A82D0F" w:rsidRPr="00027F7B">
        <w:instrText>Range</w:instrText>
      </w:r>
      <w:r w:rsidR="00A82D0F">
        <w:instrText xml:space="preserve">" </w:instrText>
      </w:r>
      <w:r w:rsidR="00A82D0F">
        <w:fldChar w:fldCharType="end"/>
      </w:r>
      <w:r w:rsidR="00701525">
        <w:fldChar w:fldCharType="begin"/>
      </w:r>
      <w:r w:rsidR="00701525">
        <w:instrText xml:space="preserve"> XE "crate</w:instrText>
      </w:r>
      <w:r w:rsidR="00701525" w:rsidRPr="00027F7B">
        <w:instrText xml:space="preserve"> </w:instrText>
      </w:r>
      <w:r w:rsidR="00701525">
        <w:instrText>end</w:instrText>
      </w:r>
      <w:r w:rsidR="00701525" w:rsidRPr="00027F7B">
        <w:instrText>Range</w:instrText>
      </w:r>
      <w:r w:rsidR="00701525">
        <w:instrText xml:space="preserve">" </w:instrText>
      </w:r>
      <w:r w:rsidR="00701525">
        <w:fldChar w:fldCharType="end"/>
      </w:r>
    </w:p>
    <w:p w14:paraId="3D478E11" w14:textId="02C5551F" w:rsidR="00D15E11" w:rsidRPr="00D15E11" w:rsidRDefault="00C742B7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"package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 xml:space="preserve">A </w:t>
      </w:r>
      <w:r w:rsidR="00D15E11" w:rsidRPr="00612E10">
        <w:rPr>
          <w:rStyle w:val="Italic"/>
        </w:rPr>
        <w:t>package</w:t>
      </w:r>
      <w:r w:rsidR="00D15E11" w:rsidRPr="00067CAA">
        <w:t xml:space="preserve"> is a bundle of one or more crates that provides a set of</w:t>
      </w:r>
      <w:r w:rsidR="00067CAA" w:rsidRPr="00067CAA">
        <w:t xml:space="preserve"> </w:t>
      </w:r>
      <w:r w:rsidR="00D15E11" w:rsidRPr="00067CAA">
        <w:t xml:space="preserve">functionality. </w:t>
      </w:r>
      <w:r w:rsidR="00035BC7">
        <w:fldChar w:fldCharType="begin"/>
      </w:r>
      <w:r w:rsidR="00035BC7">
        <w:instrText xml:space="preserve"> XE "Cargo.toml</w:instrText>
      </w:r>
      <w:r w:rsidR="00035BC7" w:rsidRPr="00027F7B">
        <w:instrText xml:space="preserve"> startRange</w:instrText>
      </w:r>
      <w:r w:rsidR="00035BC7">
        <w:instrText xml:space="preserve">" </w:instrText>
      </w:r>
      <w:r w:rsidR="00035BC7">
        <w:fldChar w:fldCharType="end"/>
      </w:r>
      <w:r w:rsidR="00D15E11" w:rsidRPr="00067CAA">
        <w:t xml:space="preserve">A package contains a </w:t>
      </w:r>
      <w:r w:rsidR="00D15E11" w:rsidRPr="00612E10">
        <w:rPr>
          <w:rStyle w:val="Italic"/>
        </w:rPr>
        <w:t>Cargo.toml</w:t>
      </w:r>
      <w:r w:rsidR="00D15E11" w:rsidRPr="00D15E11">
        <w:rPr>
          <w:lang w:eastAsia="en-GB"/>
        </w:rPr>
        <w:t xml:space="preserve"> file that describes how to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build those crates.</w:t>
      </w:r>
      <w:r w:rsidR="006F2A16">
        <w:fldChar w:fldCharType="begin"/>
      </w:r>
      <w:r w:rsidR="006F2A16">
        <w:instrText xml:space="preserve"> XE "Cargo.toml</w:instrText>
      </w:r>
      <w:r w:rsidR="006F2A16" w:rsidRPr="00027F7B">
        <w:instrText xml:space="preserve"> </w:instrText>
      </w:r>
      <w:r w:rsidR="006F2A16">
        <w:instrText>end</w:instrText>
      </w:r>
      <w:r w:rsidR="006F2A16" w:rsidRPr="00027F7B">
        <w:instrText>Range</w:instrText>
      </w:r>
      <w:r w:rsidR="006F2A16">
        <w:instrText xml:space="preserve">" </w:instrText>
      </w:r>
      <w:r w:rsidR="006F2A16">
        <w:fldChar w:fldCharType="end"/>
      </w:r>
      <w:r w:rsidR="00D15E11" w:rsidRPr="00D15E11">
        <w:rPr>
          <w:lang w:eastAsia="en-GB"/>
        </w:rPr>
        <w:t xml:space="preserve"> Cargo is actually a package that contains the binary crate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for the command</w:t>
      </w:r>
      <w:r w:rsidR="00922DF6">
        <w:rPr>
          <w:lang w:eastAsia="en-GB"/>
        </w:rPr>
        <w:t xml:space="preserve"> </w:t>
      </w:r>
      <w:r w:rsidR="00D15E11" w:rsidRPr="00D15E11">
        <w:rPr>
          <w:lang w:eastAsia="en-GB"/>
        </w:rPr>
        <w:t>line tool you’ve been using to build your code. The Cargo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package also contains a library crate that the binary crate depends on. Other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projects can depend on the Cargo library crate to use the same logic the Cargo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command</w:t>
      </w:r>
      <w:r w:rsidR="00922DF6">
        <w:rPr>
          <w:lang w:eastAsia="en-GB"/>
        </w:rPr>
        <w:t xml:space="preserve"> </w:t>
      </w:r>
      <w:r w:rsidR="00D15E11" w:rsidRPr="00D15E11">
        <w:rPr>
          <w:lang w:eastAsia="en-GB"/>
        </w:rPr>
        <w:t>line tool uses.</w:t>
      </w:r>
    </w:p>
    <w:p w14:paraId="7D21EB14" w14:textId="06538D76" w:rsidR="00D15E11" w:rsidRPr="00D15E11" w:rsidRDefault="000C28A1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"library crate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"crate:library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"binary crate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"crate:binary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 w:rsidRPr="00D15E11">
        <w:rPr>
          <w:lang w:eastAsia="en-GB"/>
        </w:rPr>
        <w:t>A crate can come in one of two forms: a binary crate or a library crate.</w:t>
      </w:r>
      <w:r>
        <w:rPr>
          <w:lang w:eastAsia="en-GB"/>
        </w:rPr>
        <w:t xml:space="preserve"> </w:t>
      </w:r>
      <w:r w:rsidR="00D15E11" w:rsidRPr="00D15E11">
        <w:rPr>
          <w:lang w:eastAsia="en-GB"/>
        </w:rPr>
        <w:t>A package can contain as many binary crates as you like, but at most only one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 xml:space="preserve">library crate. A package must contain at </w:t>
      </w:r>
      <w:r w:rsidR="00D15E11" w:rsidRPr="00D15E11">
        <w:rPr>
          <w:lang w:eastAsia="en-GB"/>
        </w:rPr>
        <w:lastRenderedPageBreak/>
        <w:t>least one crate, whether that’s a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library or binary crate.</w:t>
      </w:r>
      <w:r>
        <w:fldChar w:fldCharType="begin"/>
      </w:r>
      <w:r>
        <w:instrText xml:space="preserve"> XE "library crate</w:instrText>
      </w:r>
      <w:r w:rsidRPr="00027F7B">
        <w:instrText xml:space="preserve"> </w:instrText>
      </w:r>
      <w:r>
        <w:instrText>end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"crate:library</w:instrText>
      </w:r>
      <w:r w:rsidRPr="00027F7B">
        <w:instrText xml:space="preserve"> </w:instrText>
      </w:r>
      <w:r>
        <w:instrText>end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"binary crate</w:instrText>
      </w:r>
      <w:r w:rsidRPr="00027F7B">
        <w:instrText xml:space="preserve"> </w:instrText>
      </w:r>
      <w:r>
        <w:instrText>end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"crate:binary</w:instrText>
      </w:r>
      <w:r w:rsidRPr="00027F7B">
        <w:instrText xml:space="preserve"> </w:instrText>
      </w:r>
      <w:r>
        <w:instrText>end</w:instrText>
      </w:r>
      <w:r w:rsidRPr="00027F7B">
        <w:instrText>Range</w:instrText>
      </w:r>
      <w:r>
        <w:instrText xml:space="preserve">" </w:instrText>
      </w:r>
      <w:r>
        <w:fldChar w:fldCharType="end"/>
      </w:r>
    </w:p>
    <w:p w14:paraId="1944545B" w14:textId="675F2A4D" w:rsidR="00D15E11" w:rsidRPr="00D15E11" w:rsidRDefault="005D1E3A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"Cargo:commands:new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 w:rsidR="00D15E11" w:rsidRPr="00067CAA">
        <w:t>Let’s walk through what happens when we create a package. First we enter the</w:t>
      </w:r>
      <w:r w:rsidR="00067CAA" w:rsidRPr="00067CAA">
        <w:t xml:space="preserve"> </w:t>
      </w:r>
      <w:r w:rsidR="00D15E11" w:rsidRPr="00067CAA">
        <w:t xml:space="preserve">command </w:t>
      </w:r>
      <w:r w:rsidR="00D15E11" w:rsidRPr="00612E10">
        <w:rPr>
          <w:rStyle w:val="Literal"/>
        </w:rPr>
        <w:t>cargo new</w:t>
      </w:r>
      <w:r w:rsidR="00A3170D">
        <w:rPr>
          <w:rStyle w:val="Literal"/>
        </w:rPr>
        <w:t xml:space="preserve"> my-project</w:t>
      </w:r>
      <w:r w:rsidR="00D15E11" w:rsidRPr="00D15E11">
        <w:rPr>
          <w:lang w:eastAsia="en-GB"/>
        </w:rPr>
        <w:t>:</w:t>
      </w:r>
    </w:p>
    <w:p w14:paraId="6D64E4B9" w14:textId="77777777" w:rsidR="00D15E11" w:rsidRPr="00067CAA" w:rsidRDefault="00D15E11" w:rsidP="00067CAA">
      <w:pPr>
        <w:pStyle w:val="Code"/>
        <w:rPr>
          <w:rStyle w:val="LiteralBold"/>
        </w:rPr>
      </w:pPr>
      <w:r w:rsidRPr="00D15E11">
        <w:rPr>
          <w:lang w:eastAsia="en-GB"/>
        </w:rPr>
        <w:t xml:space="preserve">$ </w:t>
      </w:r>
      <w:r w:rsidRPr="00067CAA">
        <w:rPr>
          <w:rStyle w:val="LiteralBold"/>
        </w:rPr>
        <w:t>cargo new my-project</w:t>
      </w:r>
    </w:p>
    <w:p w14:paraId="52A779DA" w14:textId="77777777" w:rsidR="00D15E11" w:rsidRPr="00D15E11" w:rsidRDefault="00D15E11" w:rsidP="00067CAA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Created binary (application) `my-project` package</w:t>
      </w:r>
    </w:p>
    <w:p w14:paraId="7DFA88B8" w14:textId="77777777" w:rsidR="00D15E11" w:rsidRPr="00057B34" w:rsidRDefault="00D15E11" w:rsidP="00067CAA">
      <w:pPr>
        <w:pStyle w:val="Code"/>
        <w:rPr>
          <w:rStyle w:val="LiteralBold"/>
        </w:rPr>
      </w:pPr>
      <w:r w:rsidRPr="00D15E11">
        <w:rPr>
          <w:lang w:eastAsia="en-GB"/>
        </w:rPr>
        <w:t xml:space="preserve">$ </w:t>
      </w:r>
      <w:r w:rsidRPr="00057B34">
        <w:rPr>
          <w:rStyle w:val="LiteralBold"/>
        </w:rPr>
        <w:t>ls my-project</w:t>
      </w:r>
    </w:p>
    <w:p w14:paraId="0F5BE399" w14:textId="77777777" w:rsidR="00D15E11" w:rsidRPr="00D15E11" w:rsidRDefault="00D15E11" w:rsidP="00067CAA">
      <w:pPr>
        <w:pStyle w:val="Code"/>
        <w:rPr>
          <w:lang w:eastAsia="en-GB"/>
        </w:rPr>
      </w:pPr>
      <w:r w:rsidRPr="00D15E11">
        <w:rPr>
          <w:lang w:eastAsia="en-GB"/>
        </w:rPr>
        <w:t>Cargo.toml</w:t>
      </w:r>
    </w:p>
    <w:p w14:paraId="533715A9" w14:textId="77777777" w:rsidR="00D15E11" w:rsidRPr="00D15E11" w:rsidRDefault="00D15E11" w:rsidP="00067CAA">
      <w:pPr>
        <w:pStyle w:val="Code"/>
        <w:rPr>
          <w:lang w:eastAsia="en-GB"/>
        </w:rPr>
      </w:pPr>
      <w:r w:rsidRPr="00D15E11">
        <w:rPr>
          <w:lang w:eastAsia="en-GB"/>
        </w:rPr>
        <w:t>src</w:t>
      </w:r>
    </w:p>
    <w:p w14:paraId="0346CD43" w14:textId="77777777" w:rsidR="00D15E11" w:rsidRPr="00D15E11" w:rsidRDefault="00D15E11" w:rsidP="00067CAA">
      <w:pPr>
        <w:pStyle w:val="Code"/>
        <w:rPr>
          <w:lang w:eastAsia="en-GB"/>
        </w:rPr>
      </w:pPr>
      <w:r w:rsidRPr="00D15E11">
        <w:rPr>
          <w:lang w:eastAsia="en-GB"/>
        </w:rPr>
        <w:t xml:space="preserve">$ </w:t>
      </w:r>
      <w:r w:rsidRPr="00057B34">
        <w:rPr>
          <w:rStyle w:val="LiteralBold"/>
        </w:rPr>
        <w:t>ls my-project/src</w:t>
      </w:r>
    </w:p>
    <w:p w14:paraId="4E3D4726" w14:textId="77777777" w:rsidR="00D15E11" w:rsidRPr="00D15E11" w:rsidRDefault="00D15E11" w:rsidP="00067CAA">
      <w:pPr>
        <w:pStyle w:val="Code"/>
        <w:rPr>
          <w:lang w:eastAsia="en-GB"/>
        </w:rPr>
      </w:pPr>
      <w:r w:rsidRPr="00D15E11">
        <w:rPr>
          <w:lang w:eastAsia="en-GB"/>
        </w:rPr>
        <w:t>main.rs</w:t>
      </w:r>
    </w:p>
    <w:p w14:paraId="1FDF6569" w14:textId="48E6B3FA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After we run </w:t>
      </w:r>
      <w:r w:rsidRPr="00612E10">
        <w:rPr>
          <w:rStyle w:val="Literal"/>
        </w:rPr>
        <w:t>cargo new</w:t>
      </w:r>
      <w:r w:rsidR="00FD0674">
        <w:rPr>
          <w:rStyle w:val="Literal"/>
        </w:rPr>
        <w:t xml:space="preserve"> my-project</w:t>
      </w:r>
      <w:r w:rsidRPr="00067CAA">
        <w:t xml:space="preserve">, we use </w:t>
      </w:r>
      <w:r w:rsidRPr="00612E10">
        <w:rPr>
          <w:rStyle w:val="Literal"/>
        </w:rPr>
        <w:t>ls</w:t>
      </w:r>
      <w:r w:rsidRPr="00067CAA">
        <w:t xml:space="preserve"> to see what Cargo creates. In the project</w:t>
      </w:r>
      <w:r w:rsidR="00067CAA" w:rsidRPr="00067CAA">
        <w:t xml:space="preserve"> </w:t>
      </w:r>
      <w:r w:rsidRPr="00067CAA">
        <w:t xml:space="preserve">directory, there’s a </w:t>
      </w:r>
      <w:r w:rsidRPr="00612E10">
        <w:rPr>
          <w:rStyle w:val="Italic"/>
        </w:rPr>
        <w:t>Cargo.toml</w:t>
      </w:r>
      <w:r w:rsidRPr="00067CAA">
        <w:t xml:space="preserve"> file, giving us a package. There’s also a</w:t>
      </w:r>
      <w:r w:rsidR="00067CAA" w:rsidRPr="00067CAA">
        <w:t xml:space="preserve"> </w:t>
      </w:r>
      <w:r w:rsidRPr="00612E10">
        <w:rPr>
          <w:rStyle w:val="Italic"/>
        </w:rPr>
        <w:t>src</w:t>
      </w:r>
      <w:r w:rsidRPr="00067CAA">
        <w:t xml:space="preserve"> directory that contains </w:t>
      </w:r>
      <w:r w:rsidRPr="00612E10">
        <w:rPr>
          <w:rStyle w:val="Italic"/>
        </w:rPr>
        <w:t>main.rs</w:t>
      </w:r>
      <w:r w:rsidRPr="00067CAA">
        <w:t xml:space="preserve">. Open </w:t>
      </w:r>
      <w:r w:rsidRPr="00612E10">
        <w:rPr>
          <w:rStyle w:val="Italic"/>
        </w:rPr>
        <w:t>Cargo.toml</w:t>
      </w:r>
      <w:r w:rsidRPr="00067CAA">
        <w:t xml:space="preserve"> in your text editor,</w:t>
      </w:r>
      <w:r w:rsidR="00067CAA" w:rsidRPr="00067CAA">
        <w:t xml:space="preserve"> </w:t>
      </w:r>
      <w:r w:rsidRPr="00067CAA">
        <w:t xml:space="preserve">and note there’s no mention of </w:t>
      </w:r>
      <w:r w:rsidRPr="00612E10">
        <w:rPr>
          <w:rStyle w:val="Italic"/>
        </w:rPr>
        <w:t>src/main.rs</w:t>
      </w:r>
      <w:r w:rsidRPr="00067CAA">
        <w:t xml:space="preserve">. </w:t>
      </w:r>
      <w:r w:rsidR="00134805">
        <w:fldChar w:fldCharType="begin"/>
      </w:r>
      <w:r w:rsidR="00134805">
        <w:instrText xml:space="preserve"> XE "</w:instrText>
      </w:r>
      <w:r w:rsidR="00134805" w:rsidRPr="00027F7B">
        <w:instrText>conventions:</w:instrText>
      </w:r>
      <w:r w:rsidR="00134805">
        <w:instrText>for</w:instrText>
      </w:r>
      <w:r w:rsidR="00134805" w:rsidRPr="00027F7B">
        <w:instrText xml:space="preserve"> </w:instrText>
      </w:r>
      <w:r w:rsidR="00134805">
        <w:instrText>crate root files</w:instrText>
      </w:r>
      <w:r w:rsidR="00134805" w:rsidRPr="00027F7B">
        <w:instrText xml:space="preserve"> startRange</w:instrText>
      </w:r>
      <w:r w:rsidR="00134805">
        <w:instrText xml:space="preserve">" </w:instrText>
      </w:r>
      <w:r w:rsidR="00134805">
        <w:fldChar w:fldCharType="end"/>
      </w:r>
      <w:r w:rsidR="004E1287">
        <w:fldChar w:fldCharType="begin"/>
      </w:r>
      <w:r w:rsidR="004E1287">
        <w:instrText xml:space="preserve"> XE "crate root</w:instrText>
      </w:r>
      <w:r w:rsidR="004E1287" w:rsidRPr="00027F7B">
        <w:instrText xml:space="preserve"> startRange</w:instrText>
      </w:r>
      <w:r w:rsidR="004E1287">
        <w:instrText xml:space="preserve">" </w:instrText>
      </w:r>
      <w:r w:rsidR="004E1287">
        <w:fldChar w:fldCharType="end"/>
      </w:r>
      <w:r w:rsidR="004E1287">
        <w:fldChar w:fldCharType="begin"/>
      </w:r>
      <w:r w:rsidR="004E1287">
        <w:instrText xml:space="preserve"> XE "crate:root file of</w:instrText>
      </w:r>
      <w:r w:rsidR="004E1287" w:rsidRPr="00027F7B">
        <w:instrText xml:space="preserve"> startRange</w:instrText>
      </w:r>
      <w:r w:rsidR="004E1287">
        <w:instrText xml:space="preserve">" </w:instrText>
      </w:r>
      <w:r w:rsidR="004E1287">
        <w:fldChar w:fldCharType="end"/>
      </w:r>
      <w:r w:rsidR="009E0C39">
        <w:fldChar w:fldCharType="begin"/>
      </w:r>
      <w:r w:rsidR="009E0C39">
        <w:instrText xml:space="preserve"> XE "library crate</w:instrText>
      </w:r>
      <w:r w:rsidR="009E0C39" w:rsidRPr="00027F7B">
        <w:instrText xml:space="preserve"> startRange</w:instrText>
      </w:r>
      <w:r w:rsidR="009E0C39">
        <w:instrText xml:space="preserve">" </w:instrText>
      </w:r>
      <w:r w:rsidR="009E0C39">
        <w:fldChar w:fldCharType="end"/>
      </w:r>
      <w:r w:rsidR="009E0C39">
        <w:fldChar w:fldCharType="begin"/>
      </w:r>
      <w:r w:rsidR="009E0C39">
        <w:instrText xml:space="preserve"> XE "crate:library</w:instrText>
      </w:r>
      <w:r w:rsidR="009E0C39" w:rsidRPr="00027F7B">
        <w:instrText xml:space="preserve"> startRange</w:instrText>
      </w:r>
      <w:r w:rsidR="009E0C39">
        <w:instrText xml:space="preserve">" </w:instrText>
      </w:r>
      <w:r w:rsidR="009E0C39">
        <w:fldChar w:fldCharType="end"/>
      </w:r>
      <w:r w:rsidR="009E0C39">
        <w:fldChar w:fldCharType="begin"/>
      </w:r>
      <w:r w:rsidR="009E0C39">
        <w:instrText xml:space="preserve"> XE "binary crate</w:instrText>
      </w:r>
      <w:r w:rsidR="009E0C39" w:rsidRPr="00027F7B">
        <w:instrText xml:space="preserve"> startRange</w:instrText>
      </w:r>
      <w:r w:rsidR="009E0C39">
        <w:instrText xml:space="preserve">" </w:instrText>
      </w:r>
      <w:r w:rsidR="009E0C39">
        <w:fldChar w:fldCharType="end"/>
      </w:r>
      <w:r w:rsidR="009E0C39">
        <w:fldChar w:fldCharType="begin"/>
      </w:r>
      <w:r w:rsidR="009E0C39">
        <w:instrText xml:space="preserve"> XE "crate:binary</w:instrText>
      </w:r>
      <w:r w:rsidR="009E0C39" w:rsidRPr="00027F7B">
        <w:instrText xml:space="preserve"> startRange</w:instrText>
      </w:r>
      <w:r w:rsidR="009E0C39">
        <w:instrText xml:space="preserve">" </w:instrText>
      </w:r>
      <w:r w:rsidR="009E0C39">
        <w:fldChar w:fldCharType="end"/>
      </w:r>
      <w:r w:rsidRPr="00067CAA">
        <w:t>Cargo follows a convention that</w:t>
      </w:r>
      <w:r w:rsidR="00067CAA" w:rsidRPr="00067CAA">
        <w:t xml:space="preserve"> </w:t>
      </w:r>
      <w:r w:rsidRPr="00612E10">
        <w:rPr>
          <w:rStyle w:val="Italic"/>
        </w:rPr>
        <w:t>src/main.rs</w:t>
      </w:r>
      <w:r w:rsidRPr="00067CAA">
        <w:t xml:space="preserve"> is the crate root of a binary crate with the same name as the</w:t>
      </w:r>
      <w:r w:rsidR="00067CAA" w:rsidRPr="00067CAA">
        <w:t xml:space="preserve"> </w:t>
      </w:r>
      <w:r w:rsidRPr="00067CAA">
        <w:t>package. Likewise, Cargo knows that if the package directory contains</w:t>
      </w:r>
      <w:r w:rsidR="00067CAA" w:rsidRPr="00067CAA">
        <w:t xml:space="preserve"> </w:t>
      </w:r>
      <w:r w:rsidRPr="00612E10">
        <w:rPr>
          <w:rStyle w:val="Italic"/>
        </w:rPr>
        <w:t>src/lib.rs</w:t>
      </w:r>
      <w:r w:rsidRPr="00067CAA">
        <w:t>, the package contains a library crate with the same name as the</w:t>
      </w:r>
      <w:r w:rsidR="00067CAA" w:rsidRPr="00067CAA">
        <w:t xml:space="preserve"> </w:t>
      </w:r>
      <w:r w:rsidRPr="00067CAA">
        <w:t xml:space="preserve">package, and </w:t>
      </w:r>
      <w:r w:rsidRPr="00612E10">
        <w:rPr>
          <w:rStyle w:val="Italic"/>
        </w:rPr>
        <w:t>src/lib.rs</w:t>
      </w:r>
      <w:r w:rsidRPr="00067CAA">
        <w:t xml:space="preserve"> is its crate root. Cargo passes the crate root files</w:t>
      </w:r>
      <w:r w:rsidR="00067CAA" w:rsidRPr="00067CAA">
        <w:t xml:space="preserve"> </w:t>
      </w:r>
      <w:r w:rsidRPr="00067CAA">
        <w:t xml:space="preserve">to </w:t>
      </w:r>
      <w:r w:rsidRPr="00612E10">
        <w:rPr>
          <w:rStyle w:val="Literal"/>
        </w:rPr>
        <w:t>rustc</w:t>
      </w:r>
      <w:r w:rsidRPr="00D15E11">
        <w:rPr>
          <w:lang w:eastAsia="en-GB"/>
        </w:rPr>
        <w:t xml:space="preserve"> to build the library or binary.</w:t>
      </w:r>
      <w:r w:rsidR="004E1287">
        <w:fldChar w:fldCharType="begin"/>
      </w:r>
      <w:r w:rsidR="004E1287">
        <w:instrText xml:space="preserve"> XE "crate root</w:instrText>
      </w:r>
      <w:r w:rsidR="004E1287" w:rsidRPr="00027F7B">
        <w:instrText xml:space="preserve"> </w:instrText>
      </w:r>
      <w:r w:rsidR="004E1287">
        <w:instrText>end</w:instrText>
      </w:r>
      <w:r w:rsidR="004E1287" w:rsidRPr="00027F7B">
        <w:instrText>Range</w:instrText>
      </w:r>
      <w:r w:rsidR="004E1287">
        <w:instrText xml:space="preserve">" </w:instrText>
      </w:r>
      <w:r w:rsidR="004E1287">
        <w:fldChar w:fldCharType="end"/>
      </w:r>
      <w:r w:rsidR="004E1287">
        <w:fldChar w:fldCharType="begin"/>
      </w:r>
      <w:r w:rsidR="004E1287">
        <w:instrText xml:space="preserve"> XE "crate:root file of</w:instrText>
      </w:r>
      <w:r w:rsidR="004E1287" w:rsidRPr="00027F7B">
        <w:instrText xml:space="preserve"> </w:instrText>
      </w:r>
      <w:r w:rsidR="004E1287">
        <w:instrText>end</w:instrText>
      </w:r>
      <w:r w:rsidR="004E1287" w:rsidRPr="00027F7B">
        <w:instrText>Range</w:instrText>
      </w:r>
      <w:r w:rsidR="004E1287">
        <w:instrText xml:space="preserve">" </w:instrText>
      </w:r>
      <w:r w:rsidR="004E1287">
        <w:fldChar w:fldCharType="end"/>
      </w:r>
      <w:r w:rsidR="00134805">
        <w:fldChar w:fldCharType="begin"/>
      </w:r>
      <w:r w:rsidR="00134805">
        <w:instrText xml:space="preserve"> XE "</w:instrText>
      </w:r>
      <w:r w:rsidR="00134805" w:rsidRPr="00027F7B">
        <w:instrText>conventions:</w:instrText>
      </w:r>
      <w:r w:rsidR="00134805">
        <w:instrText>for</w:instrText>
      </w:r>
      <w:r w:rsidR="00134805" w:rsidRPr="00027F7B">
        <w:instrText xml:space="preserve"> </w:instrText>
      </w:r>
      <w:r w:rsidR="00134805">
        <w:instrText>crate root files</w:instrText>
      </w:r>
      <w:r w:rsidR="00134805" w:rsidRPr="00027F7B">
        <w:instrText xml:space="preserve"> </w:instrText>
      </w:r>
      <w:r w:rsidR="00134805">
        <w:instrText>end</w:instrText>
      </w:r>
      <w:r w:rsidR="00134805" w:rsidRPr="00027F7B">
        <w:instrText>Range</w:instrText>
      </w:r>
      <w:r w:rsidR="00134805">
        <w:instrText xml:space="preserve">" </w:instrText>
      </w:r>
      <w:r w:rsidR="00134805">
        <w:fldChar w:fldCharType="end"/>
      </w:r>
    </w:p>
    <w:p w14:paraId="58422723" w14:textId="6660E15C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Here, we have a package that only contains </w:t>
      </w:r>
      <w:r w:rsidRPr="00612E10">
        <w:rPr>
          <w:rStyle w:val="Italic"/>
        </w:rPr>
        <w:t>src/main.rs</w:t>
      </w:r>
      <w:r w:rsidRPr="00067CAA">
        <w:t>, meaning it only</w:t>
      </w:r>
      <w:r w:rsidR="00067CAA" w:rsidRPr="00067CAA">
        <w:t xml:space="preserve"> </w:t>
      </w:r>
      <w:r w:rsidRPr="00067CAA">
        <w:t xml:space="preserve">contains a binary crate named </w:t>
      </w:r>
      <w:r w:rsidRPr="00612E10">
        <w:rPr>
          <w:rStyle w:val="Literal"/>
        </w:rPr>
        <w:t>my-project</w:t>
      </w:r>
      <w:r w:rsidRPr="00067CAA">
        <w:t xml:space="preserve">. If a package contains </w:t>
      </w:r>
      <w:r w:rsidRPr="00612E10">
        <w:rPr>
          <w:rStyle w:val="Italic"/>
        </w:rPr>
        <w:t>src/main.rs</w:t>
      </w:r>
      <w:r w:rsidR="00067CAA" w:rsidRPr="00067CAA">
        <w:t xml:space="preserve"> </w:t>
      </w:r>
      <w:r w:rsidRPr="00067CAA">
        <w:t xml:space="preserve">and </w:t>
      </w:r>
      <w:r w:rsidRPr="00612E10">
        <w:rPr>
          <w:rStyle w:val="Italic"/>
        </w:rPr>
        <w:t>src/lib.rs</w:t>
      </w:r>
      <w:r w:rsidRPr="00067CAA">
        <w:t>, it has two crates: a binary and a library, both with the same</w:t>
      </w:r>
      <w:r w:rsidR="00067CAA" w:rsidRPr="00067CAA">
        <w:t xml:space="preserve"> </w:t>
      </w:r>
      <w:r w:rsidRPr="00067CAA">
        <w:t>name as the package. A package can have multiple binary crates by placing files</w:t>
      </w:r>
      <w:r w:rsidR="00067CAA" w:rsidRPr="00067CAA">
        <w:t xml:space="preserve"> </w:t>
      </w:r>
      <w:r w:rsidRPr="00067CAA">
        <w:t xml:space="preserve">in the </w:t>
      </w:r>
      <w:r w:rsidRPr="00612E10">
        <w:rPr>
          <w:rStyle w:val="Italic"/>
        </w:rPr>
        <w:t>src/bin</w:t>
      </w:r>
      <w:r w:rsidRPr="00D15E11">
        <w:rPr>
          <w:lang w:eastAsia="en-GB"/>
        </w:rPr>
        <w:t xml:space="preserve"> directory: each file will be a separate binary crate.</w:t>
      </w:r>
      <w:r w:rsidR="009E0C39">
        <w:fldChar w:fldCharType="begin"/>
      </w:r>
      <w:r w:rsidR="009E0C39">
        <w:instrText xml:space="preserve"> XE "library crate</w:instrText>
      </w:r>
      <w:r w:rsidR="009E0C39" w:rsidRPr="00027F7B">
        <w:instrText xml:space="preserve"> </w:instrText>
      </w:r>
      <w:r w:rsidR="009E0C39">
        <w:instrText>end</w:instrText>
      </w:r>
      <w:r w:rsidR="009E0C39" w:rsidRPr="00027F7B">
        <w:instrText>Range</w:instrText>
      </w:r>
      <w:r w:rsidR="009E0C39">
        <w:instrText xml:space="preserve">" </w:instrText>
      </w:r>
      <w:r w:rsidR="009E0C39">
        <w:fldChar w:fldCharType="end"/>
      </w:r>
      <w:r w:rsidR="009E0C39">
        <w:fldChar w:fldCharType="begin"/>
      </w:r>
      <w:r w:rsidR="009E0C39">
        <w:instrText xml:space="preserve"> XE "crate:library</w:instrText>
      </w:r>
      <w:r w:rsidR="009E0C39" w:rsidRPr="00027F7B">
        <w:instrText xml:space="preserve"> </w:instrText>
      </w:r>
      <w:r w:rsidR="009E0C39">
        <w:instrText>end</w:instrText>
      </w:r>
      <w:r w:rsidR="009E0C39" w:rsidRPr="00027F7B">
        <w:instrText>Range</w:instrText>
      </w:r>
      <w:r w:rsidR="009E0C39">
        <w:instrText xml:space="preserve">" </w:instrText>
      </w:r>
      <w:r w:rsidR="009E0C39">
        <w:fldChar w:fldCharType="end"/>
      </w:r>
      <w:r w:rsidR="009E0C39">
        <w:fldChar w:fldCharType="begin"/>
      </w:r>
      <w:r w:rsidR="009E0C39">
        <w:instrText xml:space="preserve"> XE "binary crate end</w:instrText>
      </w:r>
      <w:r w:rsidR="009E0C39" w:rsidRPr="00027F7B">
        <w:instrText>Range</w:instrText>
      </w:r>
      <w:r w:rsidR="009E0C39">
        <w:instrText xml:space="preserve">" </w:instrText>
      </w:r>
      <w:r w:rsidR="009E0C39">
        <w:fldChar w:fldCharType="end"/>
      </w:r>
      <w:r w:rsidR="009E0C39">
        <w:fldChar w:fldCharType="begin"/>
      </w:r>
      <w:r w:rsidR="009E0C39">
        <w:instrText xml:space="preserve"> XE "crate:binary</w:instrText>
      </w:r>
      <w:r w:rsidR="009E0C39" w:rsidRPr="00027F7B">
        <w:instrText xml:space="preserve"> </w:instrText>
      </w:r>
      <w:r w:rsidR="009E0C39">
        <w:instrText>end</w:instrText>
      </w:r>
      <w:r w:rsidR="009E0C39" w:rsidRPr="00027F7B">
        <w:instrText>Range</w:instrText>
      </w:r>
      <w:r w:rsidR="009E0C39">
        <w:instrText xml:space="preserve">" </w:instrText>
      </w:r>
      <w:r w:rsidR="009E0C39">
        <w:fldChar w:fldCharType="end"/>
      </w:r>
      <w:r w:rsidR="005D1E3A">
        <w:fldChar w:fldCharType="begin"/>
      </w:r>
      <w:r w:rsidR="005D1E3A">
        <w:instrText xml:space="preserve"> XE "Cargo:commands:new</w:instrText>
      </w:r>
      <w:r w:rsidR="005D1E3A" w:rsidRPr="00027F7B">
        <w:instrText xml:space="preserve"> </w:instrText>
      </w:r>
      <w:r w:rsidR="005D1E3A">
        <w:instrText>end</w:instrText>
      </w:r>
      <w:r w:rsidR="005D1E3A" w:rsidRPr="00027F7B">
        <w:instrText>Range</w:instrText>
      </w:r>
      <w:r w:rsidR="005D1E3A">
        <w:instrText xml:space="preserve">" </w:instrText>
      </w:r>
      <w:r w:rsidR="005D1E3A">
        <w:fldChar w:fldCharType="end"/>
      </w:r>
      <w:r w:rsidR="001E15BF">
        <w:fldChar w:fldCharType="begin"/>
      </w:r>
      <w:r w:rsidR="001E15BF">
        <w:instrText xml:space="preserve"> XE "package end</w:instrText>
      </w:r>
      <w:r w:rsidR="001E15BF" w:rsidRPr="00027F7B">
        <w:instrText>Range</w:instrText>
      </w:r>
      <w:r w:rsidR="001E15BF">
        <w:instrText xml:space="preserve">" </w:instrText>
      </w:r>
      <w:r w:rsidR="001E15BF">
        <w:fldChar w:fldCharType="end"/>
      </w:r>
    </w:p>
    <w:bookmarkStart w:id="3" w:name="defining-modules-to-control-scope-and-pr"/>
    <w:bookmarkEnd w:id="3"/>
    <w:p w14:paraId="557A1A9C" w14:textId="2669E22B" w:rsidR="00D15E11" w:rsidRPr="00D15E11" w:rsidRDefault="00FB20C4" w:rsidP="00067CAA">
      <w:pPr>
        <w:pStyle w:val="BoxTitle"/>
        <w:rPr>
          <w:lang w:eastAsia="en-GB"/>
        </w:rPr>
      </w:pPr>
      <w:r>
        <w:rPr>
          <w:rFonts w:cs="FuturaPT-Bold"/>
          <w:b w:val="0"/>
          <w:bCs w:val="0"/>
          <w:sz w:val="24"/>
          <w:szCs w:val="24"/>
        </w:rPr>
        <w:fldChar w:fldCharType="begin"/>
      </w:r>
      <w:r>
        <w:instrText xml:space="preserve"> XE "modules start</w:instrText>
      </w:r>
      <w:r w:rsidRPr="00027F7B">
        <w:instrText>Range</w:instrText>
      </w:r>
      <w:r>
        <w:instrText xml:space="preserve">" </w:instrText>
      </w:r>
      <w:r>
        <w:rPr>
          <w:rFonts w:cs="FuturaPT-Bold"/>
          <w:b w:val="0"/>
          <w:bCs w:val="0"/>
          <w:sz w:val="24"/>
          <w:szCs w:val="24"/>
        </w:rPr>
        <w:fldChar w:fldCharType="end"/>
      </w:r>
      <w:r>
        <w:rPr>
          <w:rFonts w:cs="FuturaPT-Bold"/>
          <w:b w:val="0"/>
          <w:bCs w:val="0"/>
          <w:sz w:val="24"/>
          <w:szCs w:val="24"/>
        </w:rPr>
        <w:fldChar w:fldCharType="begin"/>
      </w:r>
      <w:r>
        <w:instrText xml:space="preserve"> XE "modules:cheat sheet start</w:instrText>
      </w:r>
      <w:r w:rsidRPr="00027F7B">
        <w:instrText>Range</w:instrText>
      </w:r>
      <w:r>
        <w:instrText xml:space="preserve">" </w:instrText>
      </w:r>
      <w:r>
        <w:rPr>
          <w:rFonts w:cs="FuturaPT-Bold"/>
          <w:b w:val="0"/>
          <w:bCs w:val="0"/>
          <w:sz w:val="24"/>
          <w:szCs w:val="24"/>
        </w:rPr>
        <w:fldChar w:fldCharType="end"/>
      </w:r>
      <w:bookmarkStart w:id="4" w:name="modules-cheat-sheet"/>
      <w:bookmarkEnd w:id="4"/>
      <w:r w:rsidR="00D15E11" w:rsidRPr="00D15E11">
        <w:rPr>
          <w:lang w:eastAsia="en-GB"/>
        </w:rPr>
        <w:t>Modules Cheat Sheet</w:t>
      </w:r>
    </w:p>
    <w:p w14:paraId="7F71B535" w14:textId="4716532D" w:rsidR="00D15E11" w:rsidRPr="00D15E11" w:rsidRDefault="00166726" w:rsidP="00067CAA">
      <w:pPr>
        <w:pStyle w:val="BoxBody"/>
        <w:rPr>
          <w:lang w:eastAsia="en-GB"/>
        </w:rPr>
      </w:pPr>
      <w:r>
        <w:t>Before we get to the details of modules and paths, h</w:t>
      </w:r>
      <w:r w:rsidRPr="00067CAA">
        <w:t xml:space="preserve">ere </w:t>
      </w:r>
      <w:r w:rsidR="00D15E11" w:rsidRPr="00067CAA">
        <w:t xml:space="preserve">we provide a quick reference on how modules, paths, the </w:t>
      </w:r>
      <w:r w:rsidR="00D15E11" w:rsidRPr="00612E10">
        <w:rPr>
          <w:rStyle w:val="Literal"/>
        </w:rPr>
        <w:t>use</w:t>
      </w:r>
      <w:r w:rsidR="00D15E11" w:rsidRPr="00067CAA">
        <w:t xml:space="preserve"> keyword, and</w:t>
      </w:r>
      <w:r w:rsidR="00067CAA" w:rsidRPr="00067CAA">
        <w:t xml:space="preserve"> </w:t>
      </w:r>
      <w:r w:rsidR="00D15E11" w:rsidRPr="00067CAA">
        <w:t xml:space="preserve">the </w:t>
      </w:r>
      <w:r w:rsidR="00D15E11" w:rsidRPr="00612E10">
        <w:rPr>
          <w:rStyle w:val="Literal"/>
        </w:rPr>
        <w:t>pub</w:t>
      </w:r>
      <w:r w:rsidR="00D15E11" w:rsidRPr="00D15E11">
        <w:rPr>
          <w:lang w:eastAsia="en-GB"/>
        </w:rPr>
        <w:t xml:space="preserve"> keyword work in the compiler, and how most developers organize their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code. We’ll be going through examples of each of these rules throughout this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chapter, but this is a great place to refer to as a reminder of how modules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work.</w:t>
      </w:r>
    </w:p>
    <w:p w14:paraId="3374743A" w14:textId="2EC19B88" w:rsidR="00067CAA" w:rsidRDefault="00A46469" w:rsidP="00067CAA">
      <w:pPr>
        <w:pStyle w:val="BoxRunInHead"/>
      </w:pPr>
      <w:r>
        <w:fldChar w:fldCharType="begin"/>
      </w:r>
      <w:r>
        <w:instrText xml:space="preserve"> XE "crate root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"crate:root file of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"library crate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"crate:library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"binary crate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"crate:binary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 w:rsidR="00D15E11" w:rsidRPr="00D15E11">
        <w:rPr>
          <w:bCs/>
          <w:lang w:eastAsia="en-GB"/>
        </w:rPr>
        <w:t>Start from the crate root</w:t>
      </w:r>
    </w:p>
    <w:p w14:paraId="4841AFC2" w14:textId="7C7BEA52" w:rsidR="00D15E11" w:rsidRPr="00D15E11" w:rsidRDefault="00D15E11" w:rsidP="00067CAA">
      <w:pPr>
        <w:pStyle w:val="BoxRunInPara"/>
        <w:rPr>
          <w:lang w:eastAsia="en-GB"/>
        </w:rPr>
      </w:pPr>
      <w:r w:rsidRPr="00067CAA">
        <w:t>When compiling a crate, the compiler first</w:t>
      </w:r>
      <w:r w:rsidR="00067CAA" w:rsidRPr="00067CAA">
        <w:t xml:space="preserve"> </w:t>
      </w:r>
      <w:r w:rsidRPr="00067CAA">
        <w:t xml:space="preserve">looks in the crate root file (usually </w:t>
      </w:r>
      <w:r w:rsidRPr="00612E10">
        <w:rPr>
          <w:rStyle w:val="Italic"/>
        </w:rPr>
        <w:t>src/lib.rs</w:t>
      </w:r>
      <w:r w:rsidRPr="00067CAA">
        <w:t xml:space="preserve"> for a library crate or</w:t>
      </w:r>
      <w:r w:rsidR="00067CAA" w:rsidRPr="00067CAA">
        <w:t xml:space="preserve"> </w:t>
      </w:r>
      <w:r w:rsidRPr="00612E10">
        <w:rPr>
          <w:rStyle w:val="Italic"/>
        </w:rPr>
        <w:t>src/main.rs</w:t>
      </w:r>
      <w:r w:rsidRPr="00D15E11">
        <w:rPr>
          <w:lang w:eastAsia="en-GB"/>
        </w:rPr>
        <w:t xml:space="preserve"> for a binary crate) for code to compile.</w:t>
      </w:r>
      <w:r w:rsidR="00A46469">
        <w:fldChar w:fldCharType="begin"/>
      </w:r>
      <w:r w:rsidR="00A46469">
        <w:instrText xml:space="preserve"> XE "crate root</w:instrText>
      </w:r>
      <w:r w:rsidR="00A46469" w:rsidRPr="00027F7B">
        <w:instrText xml:space="preserve"> </w:instrText>
      </w:r>
      <w:r w:rsidR="00A46469">
        <w:instrText>end</w:instrText>
      </w:r>
      <w:r w:rsidR="00A46469" w:rsidRPr="00027F7B">
        <w:instrText>Range</w:instrText>
      </w:r>
      <w:r w:rsidR="00A46469">
        <w:instrText xml:space="preserve">" </w:instrText>
      </w:r>
      <w:r w:rsidR="00A46469">
        <w:fldChar w:fldCharType="end"/>
      </w:r>
      <w:r w:rsidR="00A46469">
        <w:fldChar w:fldCharType="begin"/>
      </w:r>
      <w:r w:rsidR="00A46469">
        <w:instrText xml:space="preserve"> XE "crate:root file of</w:instrText>
      </w:r>
      <w:r w:rsidR="00A46469" w:rsidRPr="00027F7B">
        <w:instrText xml:space="preserve"> </w:instrText>
      </w:r>
      <w:r w:rsidR="00A46469">
        <w:lastRenderedPageBreak/>
        <w:instrText>end</w:instrText>
      </w:r>
      <w:r w:rsidR="00A46469" w:rsidRPr="00027F7B">
        <w:instrText>Range</w:instrText>
      </w:r>
      <w:r w:rsidR="00A46469">
        <w:instrText xml:space="preserve">" </w:instrText>
      </w:r>
      <w:r w:rsidR="00A46469">
        <w:fldChar w:fldCharType="end"/>
      </w:r>
      <w:r w:rsidR="00A46469">
        <w:fldChar w:fldCharType="begin"/>
      </w:r>
      <w:r w:rsidR="00A46469">
        <w:instrText xml:space="preserve"> XE "library crate</w:instrText>
      </w:r>
      <w:r w:rsidR="00A46469" w:rsidRPr="00027F7B">
        <w:instrText xml:space="preserve"> </w:instrText>
      </w:r>
      <w:r w:rsidR="00A46469">
        <w:instrText>end</w:instrText>
      </w:r>
      <w:r w:rsidR="00A46469" w:rsidRPr="00027F7B">
        <w:instrText>Range</w:instrText>
      </w:r>
      <w:r w:rsidR="00A46469">
        <w:instrText xml:space="preserve">" </w:instrText>
      </w:r>
      <w:r w:rsidR="00A46469">
        <w:fldChar w:fldCharType="end"/>
      </w:r>
      <w:r w:rsidR="00A46469">
        <w:fldChar w:fldCharType="begin"/>
      </w:r>
      <w:r w:rsidR="00A46469">
        <w:instrText xml:space="preserve"> XE "crate:library</w:instrText>
      </w:r>
      <w:r w:rsidR="00A46469" w:rsidRPr="00027F7B">
        <w:instrText xml:space="preserve"> </w:instrText>
      </w:r>
      <w:r w:rsidR="00A46469">
        <w:instrText>end</w:instrText>
      </w:r>
      <w:r w:rsidR="00A46469" w:rsidRPr="00027F7B">
        <w:instrText>Range</w:instrText>
      </w:r>
      <w:r w:rsidR="00A46469">
        <w:instrText xml:space="preserve">" </w:instrText>
      </w:r>
      <w:r w:rsidR="00A46469">
        <w:fldChar w:fldCharType="end"/>
      </w:r>
      <w:r w:rsidR="00A46469">
        <w:fldChar w:fldCharType="begin"/>
      </w:r>
      <w:r w:rsidR="00A46469">
        <w:instrText xml:space="preserve"> XE "binary crate</w:instrText>
      </w:r>
      <w:r w:rsidR="00A46469" w:rsidRPr="00027F7B">
        <w:instrText xml:space="preserve"> </w:instrText>
      </w:r>
      <w:r w:rsidR="00A46469">
        <w:instrText>end</w:instrText>
      </w:r>
      <w:r w:rsidR="00A46469" w:rsidRPr="00027F7B">
        <w:instrText>Range</w:instrText>
      </w:r>
      <w:r w:rsidR="00A46469">
        <w:instrText xml:space="preserve">" </w:instrText>
      </w:r>
      <w:r w:rsidR="00A46469">
        <w:fldChar w:fldCharType="end"/>
      </w:r>
      <w:r w:rsidR="00A46469">
        <w:fldChar w:fldCharType="begin"/>
      </w:r>
      <w:r w:rsidR="00A46469">
        <w:instrText xml:space="preserve"> XE "crate:binary</w:instrText>
      </w:r>
      <w:r w:rsidR="00A46469" w:rsidRPr="00027F7B">
        <w:instrText xml:space="preserve"> </w:instrText>
      </w:r>
      <w:r w:rsidR="00A46469">
        <w:instrText>end</w:instrText>
      </w:r>
      <w:r w:rsidR="00A46469" w:rsidRPr="00027F7B">
        <w:instrText>Range</w:instrText>
      </w:r>
      <w:r w:rsidR="00A46469">
        <w:instrText xml:space="preserve">" </w:instrText>
      </w:r>
      <w:r w:rsidR="00A46469">
        <w:fldChar w:fldCharType="end"/>
      </w:r>
    </w:p>
    <w:p w14:paraId="44DDF176" w14:textId="45DE5A37" w:rsidR="00612E10" w:rsidRDefault="00A46469" w:rsidP="00612E10">
      <w:pPr>
        <w:pStyle w:val="BoxRunInHead"/>
      </w:pPr>
      <w:r>
        <w:fldChar w:fldCharType="begin"/>
      </w:r>
      <w:r>
        <w:instrText xml:space="preserve"> XE "modules:declaring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FD68DE">
        <w:fldChar w:fldCharType="begin"/>
      </w:r>
      <w:r w:rsidR="00FD68DE">
        <w:instrText xml:space="preserve"> XE "mod keyword</w:instrText>
      </w:r>
      <w:r w:rsidR="00FD68DE" w:rsidRPr="00027F7B">
        <w:instrText xml:space="preserve"> </w:instrText>
      </w:r>
      <w:r w:rsidR="00FD68DE">
        <w:instrText>start</w:instrText>
      </w:r>
      <w:r w:rsidR="00FD68DE" w:rsidRPr="00027F7B">
        <w:instrText>Range</w:instrText>
      </w:r>
      <w:r w:rsidR="00FD68DE">
        <w:instrText xml:space="preserve">" </w:instrText>
      </w:r>
      <w:r w:rsidR="00FD68DE">
        <w:fldChar w:fldCharType="end"/>
      </w:r>
      <w:r w:rsidR="00D15E11" w:rsidRPr="00D15E11">
        <w:rPr>
          <w:lang w:eastAsia="en-GB"/>
        </w:rPr>
        <w:t>Declaring modules</w:t>
      </w:r>
    </w:p>
    <w:p w14:paraId="1B0088E9" w14:textId="3E81D118" w:rsidR="00D15E11" w:rsidRPr="00D15E11" w:rsidRDefault="00D15E11" w:rsidP="00612E10">
      <w:pPr>
        <w:pStyle w:val="BoxRunInPara"/>
        <w:rPr>
          <w:lang w:eastAsia="en-GB"/>
        </w:rPr>
      </w:pPr>
      <w:r w:rsidRPr="00067CAA">
        <w:t>In the crate root file, you can declare new modules;</w:t>
      </w:r>
      <w:r w:rsidR="00067CAA" w:rsidRPr="00067CAA">
        <w:t xml:space="preserve"> </w:t>
      </w:r>
      <w:r w:rsidRPr="00067CAA">
        <w:t xml:space="preserve">say you declare a “garden” module with </w:t>
      </w:r>
      <w:r w:rsidRPr="00612E10">
        <w:rPr>
          <w:rStyle w:val="Literal"/>
        </w:rPr>
        <w:t>mod garden;</w:t>
      </w:r>
      <w:r w:rsidRPr="00D15E11">
        <w:rPr>
          <w:lang w:eastAsia="en-GB"/>
        </w:rPr>
        <w:t xml:space="preserve">. </w:t>
      </w:r>
      <w:r w:rsidR="000C6D94">
        <w:fldChar w:fldCharType="begin"/>
      </w:r>
      <w:r w:rsidR="000C6D94">
        <w:instrText xml:space="preserve"> XE "modules:file paths for</w:instrText>
      </w:r>
      <w:r w:rsidR="000C6D94" w:rsidRPr="00027F7B">
        <w:instrText xml:space="preserve"> </w:instrText>
      </w:r>
      <w:r w:rsidR="000C6D94">
        <w:instrText>start</w:instrText>
      </w:r>
      <w:r w:rsidR="000C6D94" w:rsidRPr="00027F7B">
        <w:instrText>Range</w:instrText>
      </w:r>
      <w:r w:rsidR="000C6D94">
        <w:instrText xml:space="preserve">" </w:instrText>
      </w:r>
      <w:r w:rsidR="000C6D94">
        <w:fldChar w:fldCharType="end"/>
      </w:r>
      <w:r w:rsidRPr="00D15E11">
        <w:rPr>
          <w:lang w:eastAsia="en-GB"/>
        </w:rPr>
        <w:t>The compiler will look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for the module’s code in these places:</w:t>
      </w:r>
    </w:p>
    <w:p w14:paraId="7E91078A" w14:textId="77777777" w:rsidR="00D15E11" w:rsidRPr="00D15E11" w:rsidRDefault="00D15E11" w:rsidP="00067CAA">
      <w:pPr>
        <w:pStyle w:val="BoxListBullet"/>
        <w:rPr>
          <w:lang w:eastAsia="en-GB"/>
        </w:rPr>
      </w:pPr>
      <w:r w:rsidRPr="00D15E11">
        <w:rPr>
          <w:lang w:eastAsia="en-GB"/>
        </w:rPr>
        <w:t xml:space="preserve">Inline, within curly brackets that replace the semicolon following </w:t>
      </w:r>
      <w:r w:rsidRPr="00612E10">
        <w:rPr>
          <w:rStyle w:val="Literal"/>
        </w:rPr>
        <w:t>mod garden</w:t>
      </w:r>
    </w:p>
    <w:p w14:paraId="1CDB427B" w14:textId="6D257651" w:rsidR="00D15E11" w:rsidRPr="00D15E11" w:rsidRDefault="00D15E11" w:rsidP="00067CAA">
      <w:pPr>
        <w:pStyle w:val="BoxListBullet"/>
        <w:rPr>
          <w:lang w:eastAsia="en-GB"/>
        </w:rPr>
      </w:pPr>
      <w:r w:rsidRPr="00D15E11">
        <w:rPr>
          <w:lang w:eastAsia="en-GB"/>
        </w:rPr>
        <w:t xml:space="preserve">In the file </w:t>
      </w:r>
      <w:r w:rsidRPr="009C7F6B">
        <w:rPr>
          <w:rStyle w:val="Italic"/>
        </w:rPr>
        <w:t>src/garden.rs</w:t>
      </w:r>
      <w:r w:rsidR="00BD4EAD">
        <w:rPr>
          <w:rStyle w:val="Italic"/>
        </w:rPr>
        <w:t>.</w:t>
      </w:r>
    </w:p>
    <w:p w14:paraId="22921A37" w14:textId="77777777" w:rsidR="00D15E11" w:rsidRPr="00D15E11" w:rsidRDefault="00D15E11" w:rsidP="00067CAA">
      <w:pPr>
        <w:pStyle w:val="BoxListBullet"/>
        <w:rPr>
          <w:lang w:eastAsia="en-GB"/>
        </w:rPr>
      </w:pPr>
      <w:r w:rsidRPr="00D15E11">
        <w:rPr>
          <w:lang w:eastAsia="en-GB"/>
        </w:rPr>
        <w:t xml:space="preserve">In the file </w:t>
      </w:r>
      <w:r w:rsidRPr="009C7F6B">
        <w:rPr>
          <w:rStyle w:val="Italic"/>
        </w:rPr>
        <w:t>src/garden/mod.rs</w:t>
      </w:r>
    </w:p>
    <w:p w14:paraId="4BB4EDAA" w14:textId="6E93F38D" w:rsidR="00612E10" w:rsidRDefault="00D15E11" w:rsidP="00612E10">
      <w:pPr>
        <w:pStyle w:val="BoxRunInHead"/>
      </w:pPr>
      <w:r w:rsidRPr="00612E10">
        <w:t>Declaring submodules</w:t>
      </w:r>
    </w:p>
    <w:p w14:paraId="5A0465ED" w14:textId="7151018A" w:rsidR="00D15E11" w:rsidRPr="00D15E11" w:rsidRDefault="00D15E11" w:rsidP="00612E10">
      <w:pPr>
        <w:pStyle w:val="BoxRunInPara"/>
        <w:rPr>
          <w:lang w:eastAsia="en-GB"/>
        </w:rPr>
      </w:pPr>
      <w:r w:rsidRPr="00067CAA">
        <w:t>In any file other than the crate root, you can</w:t>
      </w:r>
      <w:r w:rsidR="00067CAA" w:rsidRPr="00067CAA">
        <w:t xml:space="preserve"> </w:t>
      </w:r>
      <w:r w:rsidRPr="00067CAA">
        <w:t xml:space="preserve">declare submodules. For example, you might declare </w:t>
      </w:r>
      <w:r w:rsidRPr="00612E10">
        <w:rPr>
          <w:rStyle w:val="Literal"/>
        </w:rPr>
        <w:t>mod vegetables;</w:t>
      </w:r>
      <w:r w:rsidRPr="00067CAA">
        <w:t xml:space="preserve"> in</w:t>
      </w:r>
      <w:r w:rsidR="00067CAA" w:rsidRPr="00067CAA">
        <w:t xml:space="preserve"> </w:t>
      </w:r>
      <w:r w:rsidRPr="00612E10">
        <w:rPr>
          <w:rStyle w:val="Italic"/>
        </w:rPr>
        <w:t>src/garden.rs</w:t>
      </w:r>
      <w:r w:rsidRPr="00D15E11">
        <w:rPr>
          <w:lang w:eastAsia="en-GB"/>
        </w:rPr>
        <w:t>. The compiler will look for the submodule’s code within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directory named for the parent module in these places:</w:t>
      </w:r>
    </w:p>
    <w:p w14:paraId="75C72CE8" w14:textId="56BDC488" w:rsidR="00D15E11" w:rsidRPr="00D15E11" w:rsidRDefault="00D15E11" w:rsidP="00612E10">
      <w:pPr>
        <w:pStyle w:val="BoxListBullet"/>
        <w:rPr>
          <w:lang w:eastAsia="en-GB"/>
        </w:rPr>
      </w:pPr>
      <w:r w:rsidRPr="00D15E11">
        <w:rPr>
          <w:lang w:eastAsia="en-GB"/>
        </w:rPr>
        <w:t xml:space="preserve">Inline, directly following </w:t>
      </w:r>
      <w:r w:rsidRPr="00612E10">
        <w:rPr>
          <w:rStyle w:val="Literal"/>
        </w:rPr>
        <w:t>mod vegetables</w:t>
      </w:r>
      <w:r w:rsidRPr="00D15E11">
        <w:rPr>
          <w:lang w:eastAsia="en-GB"/>
        </w:rPr>
        <w:t>, within curly brackets instead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of the semicolon</w:t>
      </w:r>
    </w:p>
    <w:p w14:paraId="7512AB20" w14:textId="77777777" w:rsidR="00D15E11" w:rsidRPr="00D15E11" w:rsidRDefault="00D15E11" w:rsidP="00612E10">
      <w:pPr>
        <w:pStyle w:val="BoxListBullet"/>
        <w:rPr>
          <w:lang w:eastAsia="en-GB"/>
        </w:rPr>
      </w:pPr>
      <w:r w:rsidRPr="00D15E11">
        <w:rPr>
          <w:lang w:eastAsia="en-GB"/>
        </w:rPr>
        <w:t xml:space="preserve">In the file </w:t>
      </w:r>
      <w:r w:rsidRPr="00612E10">
        <w:rPr>
          <w:rStyle w:val="Italic"/>
        </w:rPr>
        <w:t>src/garden/vegetables.rs</w:t>
      </w:r>
    </w:p>
    <w:p w14:paraId="683BEBB9" w14:textId="4818B590" w:rsidR="00D15E11" w:rsidRPr="00D15E11" w:rsidRDefault="00D15E11" w:rsidP="00612E10">
      <w:pPr>
        <w:pStyle w:val="BoxListBullet"/>
        <w:rPr>
          <w:lang w:eastAsia="en-GB"/>
        </w:rPr>
      </w:pPr>
      <w:r w:rsidRPr="00D15E11">
        <w:rPr>
          <w:lang w:eastAsia="en-GB"/>
        </w:rPr>
        <w:t xml:space="preserve">In the file </w:t>
      </w:r>
      <w:r w:rsidRPr="00612E10">
        <w:rPr>
          <w:rStyle w:val="Italic"/>
        </w:rPr>
        <w:t>src/garden/vegetables/mod.rs</w:t>
      </w:r>
      <w:r w:rsidR="000C6D94">
        <w:fldChar w:fldCharType="begin"/>
      </w:r>
      <w:r w:rsidR="000C6D94">
        <w:instrText xml:space="preserve"> XE "modules:file paths for</w:instrText>
      </w:r>
      <w:r w:rsidR="000C6D94" w:rsidRPr="00027F7B">
        <w:instrText xml:space="preserve"> </w:instrText>
      </w:r>
      <w:r w:rsidR="000C6D94">
        <w:instrText>end</w:instrText>
      </w:r>
      <w:r w:rsidR="000C6D94" w:rsidRPr="00027F7B">
        <w:instrText>Range</w:instrText>
      </w:r>
      <w:r w:rsidR="000C6D94">
        <w:instrText xml:space="preserve">" </w:instrText>
      </w:r>
      <w:r w:rsidR="000C6D94">
        <w:fldChar w:fldCharType="end"/>
      </w:r>
      <w:r w:rsidR="00D503A1">
        <w:fldChar w:fldCharType="begin"/>
      </w:r>
      <w:r w:rsidR="00D503A1">
        <w:instrText xml:space="preserve"> XE "mod keyword</w:instrText>
      </w:r>
      <w:r w:rsidR="00D503A1" w:rsidRPr="00027F7B">
        <w:instrText xml:space="preserve"> </w:instrText>
      </w:r>
      <w:r w:rsidR="00D503A1">
        <w:instrText>end</w:instrText>
      </w:r>
      <w:r w:rsidR="00D503A1" w:rsidRPr="00027F7B">
        <w:instrText>Range</w:instrText>
      </w:r>
      <w:r w:rsidR="00D503A1">
        <w:instrText xml:space="preserve">" </w:instrText>
      </w:r>
      <w:r w:rsidR="00D503A1">
        <w:fldChar w:fldCharType="end"/>
      </w:r>
      <w:r w:rsidR="00A46469">
        <w:fldChar w:fldCharType="begin"/>
      </w:r>
      <w:r w:rsidR="00A46469">
        <w:instrText xml:space="preserve"> XE "modules:declaring</w:instrText>
      </w:r>
      <w:r w:rsidR="00A46469" w:rsidRPr="00027F7B">
        <w:instrText xml:space="preserve"> </w:instrText>
      </w:r>
      <w:r w:rsidR="00A46469">
        <w:instrText>end</w:instrText>
      </w:r>
      <w:r w:rsidR="00A46469" w:rsidRPr="00027F7B">
        <w:instrText>Range</w:instrText>
      </w:r>
      <w:r w:rsidR="00A46469">
        <w:instrText xml:space="preserve">" </w:instrText>
      </w:r>
      <w:r w:rsidR="00A46469">
        <w:fldChar w:fldCharType="end"/>
      </w:r>
    </w:p>
    <w:p w14:paraId="7713EC17" w14:textId="66F6D65B" w:rsidR="00612E10" w:rsidRDefault="004A0A55" w:rsidP="00612E10">
      <w:pPr>
        <w:pStyle w:val="BoxRunInHead"/>
      </w:pPr>
      <w:r>
        <w:fldChar w:fldCharType="begin"/>
      </w:r>
      <w:r>
        <w:instrText xml:space="preserve"> XE "paths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>Paths to code in modules</w:t>
      </w:r>
    </w:p>
    <w:p w14:paraId="5DCF1736" w14:textId="07B61E90" w:rsidR="00D15E11" w:rsidRPr="00D15E11" w:rsidRDefault="00D15E11" w:rsidP="00612E10">
      <w:pPr>
        <w:pStyle w:val="BoxRunInPara"/>
        <w:rPr>
          <w:lang w:eastAsia="en-GB"/>
        </w:rPr>
      </w:pPr>
      <w:r w:rsidRPr="00067CAA">
        <w:t>Once a module is part of your crate, you can</w:t>
      </w:r>
      <w:r w:rsidR="00067CAA" w:rsidRPr="00067CAA">
        <w:t xml:space="preserve"> </w:t>
      </w:r>
      <w:r w:rsidRPr="00067CAA">
        <w:t>refer to code in that module from anywhere else in that same crate, as long</w:t>
      </w:r>
      <w:r w:rsidR="00067CAA" w:rsidRPr="00067CAA">
        <w:t xml:space="preserve"> </w:t>
      </w:r>
      <w:r w:rsidRPr="00067CAA">
        <w:t>as the privacy rules allow, using the path to the code. For example, an</w:t>
      </w:r>
      <w:r w:rsidR="00067CAA" w:rsidRPr="00067CAA">
        <w:t xml:space="preserve"> </w:t>
      </w:r>
      <w:r w:rsidRPr="00612E10">
        <w:rPr>
          <w:rStyle w:val="Literal"/>
        </w:rPr>
        <w:t>Asparagus</w:t>
      </w:r>
      <w:r w:rsidRPr="00067CAA">
        <w:t xml:space="preserve"> type in the garden vegetables module would be found at</w:t>
      </w:r>
      <w:r w:rsidR="00067CAA" w:rsidRPr="00067CAA">
        <w:t xml:space="preserve"> </w:t>
      </w:r>
      <w:r w:rsidRPr="00612E10">
        <w:rPr>
          <w:rStyle w:val="Literal"/>
        </w:rPr>
        <w:t>crate::garden::vegetables::Asparagus</w:t>
      </w:r>
      <w:r w:rsidRPr="00D15E11">
        <w:rPr>
          <w:lang w:eastAsia="en-GB"/>
        </w:rPr>
        <w:t>.</w:t>
      </w:r>
      <w:r w:rsidR="004A0A55">
        <w:fldChar w:fldCharType="begin"/>
      </w:r>
      <w:r w:rsidR="004A0A55">
        <w:instrText xml:space="preserve"> XE "paths</w:instrText>
      </w:r>
      <w:r w:rsidR="004A0A55" w:rsidRPr="00027F7B">
        <w:instrText xml:space="preserve"> </w:instrText>
      </w:r>
      <w:r w:rsidR="004A0A55">
        <w:instrText>end</w:instrText>
      </w:r>
      <w:r w:rsidR="004A0A55" w:rsidRPr="00027F7B">
        <w:instrText>Range</w:instrText>
      </w:r>
      <w:r w:rsidR="004A0A55">
        <w:instrText xml:space="preserve">" </w:instrText>
      </w:r>
      <w:r w:rsidR="004A0A55">
        <w:fldChar w:fldCharType="end"/>
      </w:r>
    </w:p>
    <w:p w14:paraId="73F59C43" w14:textId="1B242A46" w:rsidR="00612E10" w:rsidRDefault="0098438F" w:rsidP="00612E10">
      <w:pPr>
        <w:pStyle w:val="BoxRunInHead"/>
        <w:rPr>
          <w:lang w:eastAsia="en-GB"/>
        </w:rPr>
      </w:pPr>
      <w:r>
        <w:fldChar w:fldCharType="begin"/>
      </w:r>
      <w:r>
        <w:instrText xml:space="preserve"> XE "privacy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"private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"public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>Private vs</w:t>
      </w:r>
      <w:r w:rsidR="009E3407">
        <w:rPr>
          <w:lang w:eastAsia="en-GB"/>
        </w:rPr>
        <w:t>.</w:t>
      </w:r>
      <w:r w:rsidR="00D15E11" w:rsidRPr="00D15E11">
        <w:rPr>
          <w:lang w:eastAsia="en-GB"/>
        </w:rPr>
        <w:t xml:space="preserve"> public</w:t>
      </w:r>
    </w:p>
    <w:p w14:paraId="6CBA47E2" w14:textId="2841A489" w:rsidR="00D15E11" w:rsidRPr="00D15E11" w:rsidRDefault="00D15E11" w:rsidP="00612E10">
      <w:pPr>
        <w:pStyle w:val="BoxRunInPara"/>
        <w:rPr>
          <w:lang w:eastAsia="en-GB"/>
        </w:rPr>
      </w:pPr>
      <w:r w:rsidRPr="00067CAA">
        <w:t>Code within a module is private from its parent</w:t>
      </w:r>
      <w:r w:rsidR="00067CAA" w:rsidRPr="00067CAA">
        <w:t xml:space="preserve"> </w:t>
      </w:r>
      <w:r w:rsidRPr="00067CAA">
        <w:t xml:space="preserve">modules by default. </w:t>
      </w:r>
      <w:r w:rsidR="00A23670">
        <w:fldChar w:fldCharType="begin"/>
      </w:r>
      <w:r w:rsidR="00A23670">
        <w:instrText xml:space="preserve"> XE "pub keyword start</w:instrText>
      </w:r>
      <w:r w:rsidR="00A23670" w:rsidRPr="00027F7B">
        <w:instrText>Range</w:instrText>
      </w:r>
      <w:r w:rsidR="00A23670">
        <w:instrText xml:space="preserve">" </w:instrText>
      </w:r>
      <w:r w:rsidR="00A23670">
        <w:fldChar w:fldCharType="end"/>
      </w:r>
      <w:r w:rsidRPr="00067CAA">
        <w:t xml:space="preserve">To make a module public, declare it with </w:t>
      </w:r>
      <w:r w:rsidRPr="00612E10">
        <w:rPr>
          <w:rStyle w:val="Literal"/>
        </w:rPr>
        <w:t>pub mod</w:t>
      </w:r>
      <w:r w:rsidR="00067CAA" w:rsidRPr="00067CAA">
        <w:t xml:space="preserve"> </w:t>
      </w:r>
      <w:r w:rsidRPr="00067CAA">
        <w:t xml:space="preserve">instead of </w:t>
      </w:r>
      <w:r w:rsidRPr="00612E10">
        <w:rPr>
          <w:rStyle w:val="Literal"/>
        </w:rPr>
        <w:t>mod</w:t>
      </w:r>
      <w:r w:rsidRPr="00067CAA">
        <w:t>. To make items within a public module public as well, use</w:t>
      </w:r>
      <w:r w:rsidR="00067CAA" w:rsidRPr="00067CAA">
        <w:t xml:space="preserve"> </w:t>
      </w:r>
      <w:r w:rsidRPr="00612E10">
        <w:rPr>
          <w:rStyle w:val="Literal"/>
        </w:rPr>
        <w:t>pub</w:t>
      </w:r>
      <w:r w:rsidRPr="00D15E11">
        <w:rPr>
          <w:lang w:eastAsia="en-GB"/>
        </w:rPr>
        <w:t xml:space="preserve"> before their declarations.</w:t>
      </w:r>
      <w:r w:rsidR="005A56DA">
        <w:fldChar w:fldCharType="begin"/>
      </w:r>
      <w:r w:rsidR="005A56DA">
        <w:instrText xml:space="preserve"> XE "pub keyword end</w:instrText>
      </w:r>
      <w:r w:rsidR="005A56DA" w:rsidRPr="00027F7B">
        <w:instrText>Range</w:instrText>
      </w:r>
      <w:r w:rsidR="005A56DA">
        <w:instrText xml:space="preserve">" </w:instrText>
      </w:r>
      <w:r w:rsidR="005A56DA">
        <w:fldChar w:fldCharType="end"/>
      </w:r>
      <w:r w:rsidR="0098438F">
        <w:fldChar w:fldCharType="begin"/>
      </w:r>
      <w:r w:rsidR="0098438F">
        <w:instrText xml:space="preserve"> XE "privacy</w:instrText>
      </w:r>
      <w:r w:rsidR="0098438F" w:rsidRPr="00027F7B">
        <w:instrText xml:space="preserve"> </w:instrText>
      </w:r>
      <w:r w:rsidR="0098438F">
        <w:instrText>end</w:instrText>
      </w:r>
      <w:r w:rsidR="0098438F" w:rsidRPr="00027F7B">
        <w:instrText>Range</w:instrText>
      </w:r>
      <w:r w:rsidR="0098438F">
        <w:instrText xml:space="preserve">" </w:instrText>
      </w:r>
      <w:r w:rsidR="0098438F">
        <w:fldChar w:fldCharType="end"/>
      </w:r>
      <w:r w:rsidR="0098438F">
        <w:fldChar w:fldCharType="begin"/>
      </w:r>
      <w:r w:rsidR="0098438F">
        <w:instrText xml:space="preserve"> XE "private</w:instrText>
      </w:r>
      <w:r w:rsidR="0098438F" w:rsidRPr="00027F7B">
        <w:instrText xml:space="preserve"> </w:instrText>
      </w:r>
      <w:r w:rsidR="0098438F">
        <w:instrText>end</w:instrText>
      </w:r>
      <w:r w:rsidR="0098438F" w:rsidRPr="00027F7B">
        <w:instrText>Range</w:instrText>
      </w:r>
      <w:r w:rsidR="0098438F">
        <w:instrText xml:space="preserve">" </w:instrText>
      </w:r>
      <w:r w:rsidR="0098438F">
        <w:fldChar w:fldCharType="end"/>
      </w:r>
      <w:r w:rsidR="0098438F">
        <w:fldChar w:fldCharType="begin"/>
      </w:r>
      <w:r w:rsidR="0098438F">
        <w:instrText xml:space="preserve"> XE "public</w:instrText>
      </w:r>
      <w:r w:rsidR="0098438F" w:rsidRPr="00027F7B">
        <w:instrText xml:space="preserve"> </w:instrText>
      </w:r>
      <w:r w:rsidR="0098438F">
        <w:instrText>end</w:instrText>
      </w:r>
      <w:r w:rsidR="0098438F" w:rsidRPr="00027F7B">
        <w:instrText>Range</w:instrText>
      </w:r>
      <w:r w:rsidR="0098438F">
        <w:instrText xml:space="preserve">" </w:instrText>
      </w:r>
      <w:r w:rsidR="0098438F">
        <w:fldChar w:fldCharType="end"/>
      </w:r>
    </w:p>
    <w:p w14:paraId="1A40E16B" w14:textId="333B829E" w:rsidR="00612E10" w:rsidRDefault="00A51053" w:rsidP="00612E10">
      <w:pPr>
        <w:pStyle w:val="BoxRunInHead"/>
      </w:pPr>
      <w:r>
        <w:fldChar w:fldCharType="begin"/>
      </w:r>
      <w:r>
        <w:instrText xml:space="preserve"> XE "use keyword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 xml:space="preserve">The </w:t>
      </w:r>
      <w:r w:rsidR="00D15E11" w:rsidRPr="00612E10">
        <w:t>use</w:t>
      </w:r>
      <w:r w:rsidR="00D15E11" w:rsidRPr="00D15E11">
        <w:rPr>
          <w:lang w:eastAsia="en-GB"/>
        </w:rPr>
        <w:t xml:space="preserve"> keyword</w:t>
      </w:r>
    </w:p>
    <w:p w14:paraId="41649E11" w14:textId="30AE6310" w:rsidR="00D15E11" w:rsidRPr="00D15E11" w:rsidRDefault="00D15E11" w:rsidP="00612E10">
      <w:pPr>
        <w:pStyle w:val="BoxRunInPara"/>
        <w:rPr>
          <w:lang w:eastAsia="en-GB"/>
        </w:rPr>
      </w:pPr>
      <w:r w:rsidRPr="00067CAA">
        <w:t xml:space="preserve">Within a scope, the </w:t>
      </w:r>
      <w:r w:rsidRPr="00612E10">
        <w:rPr>
          <w:rStyle w:val="Literal"/>
        </w:rPr>
        <w:t>use</w:t>
      </w:r>
      <w:r w:rsidRPr="00067CAA">
        <w:t xml:space="preserve"> keyword creates shortcuts to</w:t>
      </w:r>
      <w:r w:rsidR="00067CAA" w:rsidRPr="00067CAA">
        <w:t xml:space="preserve"> </w:t>
      </w:r>
      <w:r w:rsidRPr="00067CAA">
        <w:t>items to reduce repetition of long paths. In any scope that can refer to</w:t>
      </w:r>
      <w:r w:rsidR="00067CAA" w:rsidRPr="00067CAA">
        <w:t xml:space="preserve"> </w:t>
      </w:r>
      <w:r w:rsidRPr="00612E10">
        <w:rPr>
          <w:rStyle w:val="Literal"/>
        </w:rPr>
        <w:t>crate::garden::vegetables::Asparagus</w:t>
      </w:r>
      <w:r w:rsidRPr="00067CAA">
        <w:t xml:space="preserve">, you can create a shortcut with </w:t>
      </w:r>
      <w:r w:rsidRPr="00612E10">
        <w:rPr>
          <w:rStyle w:val="Literal"/>
        </w:rPr>
        <w:t>use crate::garden::vegetables::Asparagus;</w:t>
      </w:r>
      <w:r w:rsidRPr="00067CAA">
        <w:t xml:space="preserve"> and from then on you only need to</w:t>
      </w:r>
      <w:r w:rsidR="00067CAA" w:rsidRPr="00067CAA">
        <w:t xml:space="preserve"> </w:t>
      </w:r>
      <w:r w:rsidRPr="00067CAA">
        <w:t xml:space="preserve">write </w:t>
      </w:r>
      <w:r w:rsidRPr="00612E10">
        <w:rPr>
          <w:rStyle w:val="Literal"/>
        </w:rPr>
        <w:t>Asparagus</w:t>
      </w:r>
      <w:r w:rsidRPr="00D15E11">
        <w:rPr>
          <w:lang w:eastAsia="en-GB"/>
        </w:rPr>
        <w:t xml:space="preserve"> to make use of that type in the scope.</w:t>
      </w:r>
      <w:r w:rsidR="007A0E77">
        <w:fldChar w:fldCharType="begin"/>
      </w:r>
      <w:r w:rsidR="007A0E77">
        <w:instrText xml:space="preserve"> XE "use keyword</w:instrText>
      </w:r>
      <w:r w:rsidR="007A0E77" w:rsidRPr="00027F7B">
        <w:instrText xml:space="preserve"> </w:instrText>
      </w:r>
      <w:r w:rsidR="007A0E77">
        <w:instrText>end</w:instrText>
      </w:r>
      <w:r w:rsidR="007A0E77" w:rsidRPr="00027F7B">
        <w:instrText>Range</w:instrText>
      </w:r>
      <w:r w:rsidR="007A0E77">
        <w:instrText xml:space="preserve">" </w:instrText>
      </w:r>
      <w:r w:rsidR="007A0E77">
        <w:fldChar w:fldCharType="end"/>
      </w:r>
    </w:p>
    <w:p w14:paraId="4C10BA7B" w14:textId="46D047FB" w:rsidR="00D15E11" w:rsidRPr="00D15E11" w:rsidRDefault="00D15E11" w:rsidP="00381735">
      <w:pPr>
        <w:pStyle w:val="BoxBody"/>
        <w:rPr>
          <w:lang w:eastAsia="en-GB"/>
        </w:rPr>
      </w:pPr>
      <w:r w:rsidRPr="00D15E11">
        <w:rPr>
          <w:lang w:eastAsia="en-GB"/>
        </w:rPr>
        <w:t>Here</w:t>
      </w:r>
      <w:r w:rsidR="009E3407">
        <w:rPr>
          <w:lang w:eastAsia="en-GB"/>
        </w:rPr>
        <w:t>,</w:t>
      </w:r>
      <w:r w:rsidRPr="00D15E11">
        <w:rPr>
          <w:lang w:eastAsia="en-GB"/>
        </w:rPr>
        <w:t xml:space="preserve"> we create a binary crate named </w:t>
      </w:r>
      <w:r w:rsidRPr="00612E10">
        <w:rPr>
          <w:rStyle w:val="Literal"/>
        </w:rPr>
        <w:t>backyard</w:t>
      </w:r>
      <w:r w:rsidRPr="00067CAA">
        <w:t xml:space="preserve"> that illustrates these rules. The</w:t>
      </w:r>
      <w:r w:rsidR="00067CAA" w:rsidRPr="00067CAA">
        <w:t xml:space="preserve"> </w:t>
      </w:r>
      <w:r w:rsidRPr="00067CAA">
        <w:t xml:space="preserve">crate’s directory, also named </w:t>
      </w:r>
      <w:r w:rsidRPr="00612E10">
        <w:rPr>
          <w:rStyle w:val="Literal"/>
        </w:rPr>
        <w:t>backyard</w:t>
      </w:r>
      <w:r w:rsidRPr="00D15E11">
        <w:rPr>
          <w:lang w:eastAsia="en-GB"/>
        </w:rPr>
        <w:t>, contains these files and directories:</w:t>
      </w:r>
    </w:p>
    <w:p w14:paraId="38CEE563" w14:textId="77777777" w:rsidR="00D15E11" w:rsidRPr="00D15E11" w:rsidRDefault="00D15E11" w:rsidP="00067CAA">
      <w:pPr>
        <w:pStyle w:val="BoxCode"/>
        <w:rPr>
          <w:lang w:eastAsia="en-GB"/>
        </w:rPr>
      </w:pPr>
      <w:r w:rsidRPr="00D15E11">
        <w:rPr>
          <w:lang w:eastAsia="en-GB"/>
        </w:rPr>
        <w:t>backyard</w:t>
      </w:r>
    </w:p>
    <w:p w14:paraId="7442E599" w14:textId="77777777" w:rsidR="00D15E11" w:rsidRPr="00D15E11" w:rsidRDefault="00D15E11" w:rsidP="00067CAA">
      <w:pPr>
        <w:pStyle w:val="BoxCode"/>
        <w:rPr>
          <w:lang w:eastAsia="en-GB"/>
        </w:rPr>
      </w:pPr>
      <w:r w:rsidRPr="00D15E11">
        <w:rPr>
          <w:lang w:eastAsia="en-GB"/>
        </w:rPr>
        <w:t>├── Cargo.lock</w:t>
      </w:r>
    </w:p>
    <w:p w14:paraId="456F083B" w14:textId="77777777" w:rsidR="00D15E11" w:rsidRPr="00D15E11" w:rsidRDefault="00D15E11" w:rsidP="00067CAA">
      <w:pPr>
        <w:pStyle w:val="BoxCode"/>
        <w:rPr>
          <w:lang w:eastAsia="en-GB"/>
        </w:rPr>
      </w:pPr>
      <w:r w:rsidRPr="00D15E11">
        <w:rPr>
          <w:lang w:eastAsia="en-GB"/>
        </w:rPr>
        <w:t>├── Cargo.toml</w:t>
      </w:r>
    </w:p>
    <w:p w14:paraId="4F9B9DC5" w14:textId="77777777" w:rsidR="00D15E11" w:rsidRPr="00D15E11" w:rsidRDefault="00D15E11" w:rsidP="00067CAA">
      <w:pPr>
        <w:pStyle w:val="BoxCode"/>
        <w:rPr>
          <w:lang w:eastAsia="en-GB"/>
        </w:rPr>
      </w:pPr>
      <w:r w:rsidRPr="00D15E11">
        <w:rPr>
          <w:lang w:eastAsia="en-GB"/>
        </w:rPr>
        <w:t>└── src</w:t>
      </w:r>
    </w:p>
    <w:p w14:paraId="20005C58" w14:textId="77777777" w:rsidR="00D15E11" w:rsidRPr="00D15E11" w:rsidRDefault="00D15E11" w:rsidP="00067CAA">
      <w:pPr>
        <w:pStyle w:val="BoxCode"/>
        <w:rPr>
          <w:lang w:eastAsia="en-GB"/>
        </w:rPr>
      </w:pPr>
      <w:r w:rsidRPr="00D15E11">
        <w:rPr>
          <w:lang w:eastAsia="en-GB"/>
        </w:rPr>
        <w:t xml:space="preserve">    ├── garden</w:t>
      </w:r>
    </w:p>
    <w:p w14:paraId="48E36446" w14:textId="77777777" w:rsidR="00D15E11" w:rsidRPr="00D15E11" w:rsidRDefault="00D15E11" w:rsidP="00067CAA">
      <w:pPr>
        <w:pStyle w:val="BoxCode"/>
        <w:rPr>
          <w:lang w:eastAsia="en-GB"/>
        </w:rPr>
      </w:pPr>
      <w:r w:rsidRPr="00D15E11">
        <w:rPr>
          <w:lang w:eastAsia="en-GB"/>
        </w:rPr>
        <w:t xml:space="preserve">    │   └── vegetables.rs</w:t>
      </w:r>
    </w:p>
    <w:p w14:paraId="568AB622" w14:textId="77777777" w:rsidR="00D15E11" w:rsidRPr="00D15E11" w:rsidRDefault="00D15E11" w:rsidP="00067CAA">
      <w:pPr>
        <w:pStyle w:val="BoxCode"/>
        <w:rPr>
          <w:lang w:eastAsia="en-GB"/>
        </w:rPr>
      </w:pPr>
      <w:r w:rsidRPr="00D15E11">
        <w:rPr>
          <w:lang w:eastAsia="en-GB"/>
        </w:rPr>
        <w:t xml:space="preserve">    ├── garden.rs</w:t>
      </w:r>
    </w:p>
    <w:p w14:paraId="227A14FD" w14:textId="77777777" w:rsidR="00D15E11" w:rsidRPr="00D15E11" w:rsidRDefault="00D15E11" w:rsidP="00067CAA">
      <w:pPr>
        <w:pStyle w:val="BoxCode"/>
        <w:rPr>
          <w:lang w:eastAsia="en-GB"/>
        </w:rPr>
      </w:pPr>
      <w:r w:rsidRPr="00D15E11">
        <w:rPr>
          <w:lang w:eastAsia="en-GB"/>
        </w:rPr>
        <w:t xml:space="preserve">    └── main.rs</w:t>
      </w:r>
    </w:p>
    <w:p w14:paraId="4083F132" w14:textId="77777777" w:rsidR="00D15E11" w:rsidRPr="00D15E11" w:rsidRDefault="00D15E11" w:rsidP="00057B34">
      <w:pPr>
        <w:pStyle w:val="BoxBody"/>
        <w:rPr>
          <w:lang w:eastAsia="en-GB"/>
        </w:rPr>
      </w:pPr>
      <w:r w:rsidRPr="00067CAA">
        <w:t xml:space="preserve">The crate root file in this case is </w:t>
      </w:r>
      <w:r w:rsidRPr="00612E10">
        <w:rPr>
          <w:rStyle w:val="Italic"/>
        </w:rPr>
        <w:t>src/main.rs</w:t>
      </w:r>
      <w:r w:rsidRPr="00D15E11">
        <w:rPr>
          <w:lang w:eastAsia="en-GB"/>
        </w:rPr>
        <w:t>, and it contains:</w:t>
      </w:r>
    </w:p>
    <w:p w14:paraId="56ACE188" w14:textId="77777777" w:rsidR="00D15E11" w:rsidRPr="00D15E11" w:rsidRDefault="00D15E11" w:rsidP="00057B34">
      <w:pPr>
        <w:pStyle w:val="BoxCode"/>
        <w:rPr>
          <w:lang w:eastAsia="en-GB"/>
        </w:rPr>
      </w:pPr>
      <w:r w:rsidRPr="00D15E11">
        <w:rPr>
          <w:lang w:eastAsia="en-GB"/>
        </w:rPr>
        <w:lastRenderedPageBreak/>
        <w:t>use crate::garden::vegetables::Asparagus;</w:t>
      </w:r>
    </w:p>
    <w:p w14:paraId="41551551" w14:textId="77777777" w:rsidR="00D15E11" w:rsidRPr="00D15E11" w:rsidRDefault="00D15E11" w:rsidP="00057B34">
      <w:pPr>
        <w:pStyle w:val="BoxCode"/>
        <w:rPr>
          <w:lang w:eastAsia="en-GB"/>
        </w:rPr>
      </w:pPr>
    </w:p>
    <w:p w14:paraId="781FA861" w14:textId="77777777" w:rsidR="00D15E11" w:rsidRPr="00D15E11" w:rsidRDefault="00D15E11" w:rsidP="00057B34">
      <w:pPr>
        <w:pStyle w:val="BoxCode"/>
        <w:rPr>
          <w:lang w:eastAsia="en-GB"/>
        </w:rPr>
      </w:pPr>
      <w:r w:rsidRPr="00D15E11">
        <w:rPr>
          <w:lang w:eastAsia="en-GB"/>
        </w:rPr>
        <w:t>pub mod garden;</w:t>
      </w:r>
    </w:p>
    <w:p w14:paraId="718B76EA" w14:textId="77777777" w:rsidR="00D15E11" w:rsidRPr="00D15E11" w:rsidRDefault="00D15E11" w:rsidP="00057B34">
      <w:pPr>
        <w:pStyle w:val="BoxCode"/>
        <w:rPr>
          <w:lang w:eastAsia="en-GB"/>
        </w:rPr>
      </w:pPr>
    </w:p>
    <w:p w14:paraId="0E5DDB95" w14:textId="77777777" w:rsidR="00D15E11" w:rsidRPr="00D15E11" w:rsidRDefault="00D15E11" w:rsidP="00057B34">
      <w:pPr>
        <w:pStyle w:val="BoxCode"/>
        <w:rPr>
          <w:lang w:eastAsia="en-GB"/>
        </w:rPr>
      </w:pPr>
      <w:r w:rsidRPr="00D15E11">
        <w:rPr>
          <w:lang w:eastAsia="en-GB"/>
        </w:rPr>
        <w:t>fn main() {</w:t>
      </w:r>
    </w:p>
    <w:p w14:paraId="41BD9E3F" w14:textId="77777777" w:rsidR="00D15E11" w:rsidRPr="00D15E11" w:rsidRDefault="00D15E11" w:rsidP="00057B34">
      <w:pPr>
        <w:pStyle w:val="BoxCode"/>
        <w:rPr>
          <w:lang w:eastAsia="en-GB"/>
        </w:rPr>
      </w:pPr>
      <w:r w:rsidRPr="00D15E11">
        <w:rPr>
          <w:lang w:eastAsia="en-GB"/>
        </w:rPr>
        <w:t xml:space="preserve">    let plant = Asparagus {};</w:t>
      </w:r>
    </w:p>
    <w:p w14:paraId="226CBCCB" w14:textId="77777777" w:rsidR="00D15E11" w:rsidRPr="00D15E11" w:rsidRDefault="00D15E11" w:rsidP="00057B34">
      <w:pPr>
        <w:pStyle w:val="BoxCode"/>
        <w:rPr>
          <w:lang w:eastAsia="en-GB"/>
        </w:rPr>
      </w:pPr>
      <w:r w:rsidRPr="00D15E11">
        <w:rPr>
          <w:lang w:eastAsia="en-GB"/>
        </w:rPr>
        <w:t xml:space="preserve">    println!("I'm growing {:?}!", plant);</w:t>
      </w:r>
    </w:p>
    <w:p w14:paraId="40936C6C" w14:textId="77777777" w:rsidR="00D15E11" w:rsidRPr="00D15E11" w:rsidRDefault="00D15E11" w:rsidP="00057B34">
      <w:pPr>
        <w:pStyle w:val="BoxCode"/>
        <w:rPr>
          <w:lang w:eastAsia="en-GB"/>
        </w:rPr>
      </w:pPr>
      <w:r w:rsidRPr="00D15E11">
        <w:rPr>
          <w:lang w:eastAsia="en-GB"/>
        </w:rPr>
        <w:t>}</w:t>
      </w:r>
    </w:p>
    <w:p w14:paraId="72B3394F" w14:textId="0B053A79" w:rsidR="00D15E11" w:rsidRPr="00D15E11" w:rsidRDefault="00D15E11" w:rsidP="00057B34">
      <w:pPr>
        <w:pStyle w:val="BoxBody"/>
        <w:rPr>
          <w:lang w:eastAsia="en-GB"/>
        </w:rPr>
      </w:pPr>
      <w:r w:rsidRPr="00067CAA">
        <w:t xml:space="preserve">The </w:t>
      </w:r>
      <w:r w:rsidRPr="00612E10">
        <w:rPr>
          <w:rStyle w:val="Literal"/>
        </w:rPr>
        <w:t>pub mod garden;</w:t>
      </w:r>
      <w:r w:rsidRPr="00067CAA">
        <w:t xml:space="preserve"> line tells the compiler to include the code it finds in</w:t>
      </w:r>
      <w:r w:rsidR="00067CAA" w:rsidRPr="00067CAA">
        <w:t xml:space="preserve"> </w:t>
      </w:r>
      <w:r w:rsidRPr="00612E10">
        <w:rPr>
          <w:rStyle w:val="Italic"/>
        </w:rPr>
        <w:t>src/garden.rs</w:t>
      </w:r>
      <w:r w:rsidRPr="00D15E11">
        <w:rPr>
          <w:lang w:eastAsia="en-GB"/>
        </w:rPr>
        <w:t>, which is:</w:t>
      </w:r>
    </w:p>
    <w:p w14:paraId="0592DF09" w14:textId="77777777" w:rsidR="00D15E11" w:rsidRPr="00D15E11" w:rsidRDefault="00D15E11" w:rsidP="00057B34">
      <w:pPr>
        <w:pStyle w:val="BoxCode"/>
        <w:rPr>
          <w:lang w:eastAsia="en-GB"/>
        </w:rPr>
      </w:pPr>
      <w:r w:rsidRPr="00D15E11">
        <w:rPr>
          <w:lang w:eastAsia="en-GB"/>
        </w:rPr>
        <w:t>pub mod vegetables;</w:t>
      </w:r>
    </w:p>
    <w:p w14:paraId="6E831D01" w14:textId="52B5D52B" w:rsidR="00D15E11" w:rsidRPr="00D15E11" w:rsidRDefault="00D15E11" w:rsidP="00057B34">
      <w:pPr>
        <w:pStyle w:val="BoxBody"/>
        <w:rPr>
          <w:lang w:eastAsia="en-GB"/>
        </w:rPr>
      </w:pPr>
      <w:r w:rsidRPr="00067CAA">
        <w:t xml:space="preserve">Here, </w:t>
      </w:r>
      <w:r w:rsidRPr="00612E10">
        <w:rPr>
          <w:rStyle w:val="Literal"/>
        </w:rPr>
        <w:t>pub mod vegetables;</w:t>
      </w:r>
      <w:r w:rsidRPr="00067CAA">
        <w:t xml:space="preserve"> means the code in </w:t>
      </w:r>
      <w:r w:rsidRPr="00612E10">
        <w:rPr>
          <w:rStyle w:val="Italic"/>
        </w:rPr>
        <w:t>src/garden/vegetables.rs</w:t>
      </w:r>
      <w:r w:rsidRPr="00D15E11">
        <w:rPr>
          <w:lang w:eastAsia="en-GB"/>
        </w:rPr>
        <w:t xml:space="preserve"> is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included too. That code is:</w:t>
      </w:r>
    </w:p>
    <w:p w14:paraId="36FCAD2B" w14:textId="77777777" w:rsidR="00D15E11" w:rsidRPr="00D15E11" w:rsidRDefault="00D15E11" w:rsidP="00057B34">
      <w:pPr>
        <w:pStyle w:val="BoxCode"/>
        <w:rPr>
          <w:lang w:eastAsia="en-GB"/>
        </w:rPr>
      </w:pPr>
      <w:r w:rsidRPr="00D15E11">
        <w:rPr>
          <w:lang w:eastAsia="en-GB"/>
        </w:rPr>
        <w:t>#[derive(Debug)]</w:t>
      </w:r>
    </w:p>
    <w:p w14:paraId="168C2390" w14:textId="77777777" w:rsidR="00D15E11" w:rsidRPr="00D15E11" w:rsidRDefault="00D15E11" w:rsidP="00057B34">
      <w:pPr>
        <w:pStyle w:val="BoxCode"/>
        <w:rPr>
          <w:lang w:eastAsia="en-GB"/>
        </w:rPr>
      </w:pPr>
      <w:r w:rsidRPr="00D15E11">
        <w:rPr>
          <w:lang w:eastAsia="en-GB"/>
        </w:rPr>
        <w:t>pub struct Asparagus {}</w:t>
      </w:r>
    </w:p>
    <w:p w14:paraId="193D1618" w14:textId="244E32EE" w:rsidR="00D15E11" w:rsidRPr="00D15E11" w:rsidRDefault="00D15E11" w:rsidP="00057B34">
      <w:pPr>
        <w:pStyle w:val="BoxBody"/>
        <w:rPr>
          <w:lang w:eastAsia="en-GB"/>
        </w:rPr>
      </w:pPr>
      <w:r w:rsidRPr="00D15E11">
        <w:rPr>
          <w:lang w:eastAsia="en-GB"/>
        </w:rPr>
        <w:t>Now let’s get into the details of these rules and demonstrate them in action!</w:t>
      </w:r>
      <w:r w:rsidR="00FB20C4">
        <w:fldChar w:fldCharType="begin"/>
      </w:r>
      <w:r w:rsidR="00FB20C4">
        <w:instrText xml:space="preserve"> XE "modules:cheat sheet end</w:instrText>
      </w:r>
      <w:r w:rsidR="00FB20C4" w:rsidRPr="00027F7B">
        <w:instrText>Range</w:instrText>
      </w:r>
      <w:r w:rsidR="00FB20C4">
        <w:instrText xml:space="preserve">" </w:instrText>
      </w:r>
      <w:r w:rsidR="00FB20C4">
        <w:fldChar w:fldCharType="end"/>
      </w:r>
    </w:p>
    <w:p w14:paraId="0FCCD2AA" w14:textId="77777777" w:rsidR="00166726" w:rsidRPr="00D15E11" w:rsidRDefault="00166726" w:rsidP="00166726">
      <w:pPr>
        <w:pStyle w:val="HeadA"/>
        <w:rPr>
          <w:lang w:eastAsia="en-GB"/>
        </w:rPr>
      </w:pPr>
      <w:bookmarkStart w:id="5" w:name="grouping-related-code-in-modules"/>
      <w:bookmarkStart w:id="6" w:name="_Toc106889094"/>
      <w:bookmarkEnd w:id="5"/>
      <w:r w:rsidRPr="00D15E11">
        <w:rPr>
          <w:lang w:eastAsia="en-GB"/>
        </w:rPr>
        <w:t>Defining Modules to Control Scope and Privacy</w:t>
      </w:r>
      <w:bookmarkEnd w:id="6"/>
    </w:p>
    <w:p w14:paraId="3FBA7F40" w14:textId="1CA33720" w:rsidR="00166726" w:rsidRPr="00D15E11" w:rsidRDefault="00166726" w:rsidP="00166726">
      <w:pPr>
        <w:pStyle w:val="Body"/>
        <w:rPr>
          <w:lang w:eastAsia="en-GB"/>
        </w:rPr>
      </w:pPr>
      <w:r w:rsidRPr="00067CAA">
        <w:t xml:space="preserve">In this section, we’ll talk about modules and other parts of the module system, namely </w:t>
      </w:r>
      <w:r w:rsidRPr="00612E10">
        <w:rPr>
          <w:rStyle w:val="Italic"/>
        </w:rPr>
        <w:t>paths</w:t>
      </w:r>
      <w:r w:rsidR="007D3AF7">
        <w:t xml:space="preserve">, which </w:t>
      </w:r>
      <w:del w:id="7" w:author="Carol Nichols" w:date="2022-08-24T19:48:00Z">
        <w:r w:rsidRPr="00067CAA" w:rsidDel="009A6F29">
          <w:delText xml:space="preserve">that </w:delText>
        </w:r>
      </w:del>
      <w:r w:rsidRPr="00067CAA">
        <w:t xml:space="preserve">allow you to name items; the </w:t>
      </w:r>
      <w:r w:rsidRPr="00612E10">
        <w:rPr>
          <w:rStyle w:val="Literal"/>
        </w:rPr>
        <w:t>use</w:t>
      </w:r>
      <w:r w:rsidRPr="00067CAA">
        <w:t xml:space="preserve"> keyword that brings a path into scope; and the </w:t>
      </w:r>
      <w:r w:rsidRPr="00612E10">
        <w:rPr>
          <w:rStyle w:val="Literal"/>
        </w:rPr>
        <w:t>pub</w:t>
      </w:r>
      <w:r w:rsidRPr="00067CAA">
        <w:t xml:space="preserve"> keyword to make items public. We’ll also discuss the </w:t>
      </w:r>
      <w:r w:rsidRPr="00612E10">
        <w:rPr>
          <w:rStyle w:val="Literal"/>
        </w:rPr>
        <w:t>as</w:t>
      </w:r>
      <w:r w:rsidRPr="00D15E11">
        <w:rPr>
          <w:lang w:eastAsia="en-GB"/>
        </w:rPr>
        <w:t xml:space="preserve"> keyword, external packages, and the glob operator.</w:t>
      </w:r>
    </w:p>
    <w:p w14:paraId="31145F79" w14:textId="149CBBDE" w:rsidR="00D15E11" w:rsidRPr="00D15E11" w:rsidRDefault="00D15E11" w:rsidP="00067CAA">
      <w:pPr>
        <w:pStyle w:val="Body"/>
        <w:rPr>
          <w:lang w:eastAsia="en-GB"/>
        </w:rPr>
      </w:pPr>
      <w:r w:rsidRPr="00612E10">
        <w:rPr>
          <w:rStyle w:val="Italic"/>
        </w:rPr>
        <w:t>Modules</w:t>
      </w:r>
      <w:r w:rsidRPr="00067CAA">
        <w:t xml:space="preserve"> let us organize code within a crate for readability and easy reuse.</w:t>
      </w:r>
      <w:r w:rsidR="00067CAA" w:rsidRPr="00067CAA">
        <w:t xml:space="preserve"> </w:t>
      </w:r>
      <w:r w:rsidR="007D2443">
        <w:fldChar w:fldCharType="begin"/>
      </w:r>
      <w:r w:rsidR="007D2443">
        <w:instrText xml:space="preserve"> XE "privacy</w:instrText>
      </w:r>
      <w:r w:rsidR="007D2443" w:rsidRPr="00027F7B">
        <w:instrText xml:space="preserve"> </w:instrText>
      </w:r>
      <w:r w:rsidR="007D2443">
        <w:instrText>start</w:instrText>
      </w:r>
      <w:r w:rsidR="007D2443" w:rsidRPr="00027F7B">
        <w:instrText>Range</w:instrText>
      </w:r>
      <w:r w:rsidR="007D2443">
        <w:instrText xml:space="preserve">" </w:instrText>
      </w:r>
      <w:r w:rsidR="007D2443">
        <w:fldChar w:fldCharType="end"/>
      </w:r>
      <w:r w:rsidR="007D2443">
        <w:fldChar w:fldCharType="begin"/>
      </w:r>
      <w:r w:rsidR="007D2443">
        <w:instrText xml:space="preserve"> XE "encapsulation</w:instrText>
      </w:r>
      <w:r w:rsidR="007D2443" w:rsidRPr="00027F7B">
        <w:instrText xml:space="preserve"> </w:instrText>
      </w:r>
      <w:r w:rsidR="007D2443">
        <w:instrText>start</w:instrText>
      </w:r>
      <w:r w:rsidR="007D2443" w:rsidRPr="00027F7B">
        <w:instrText>Range</w:instrText>
      </w:r>
      <w:r w:rsidR="007D2443">
        <w:instrText xml:space="preserve">" </w:instrText>
      </w:r>
      <w:r w:rsidR="007D2443">
        <w:fldChar w:fldCharType="end"/>
      </w:r>
      <w:r w:rsidRPr="00067CAA">
        <w:t xml:space="preserve">Modules also allow us to control the </w:t>
      </w:r>
      <w:r w:rsidRPr="00612E10">
        <w:rPr>
          <w:rStyle w:val="Italic"/>
        </w:rPr>
        <w:t>privacy</w:t>
      </w:r>
      <w:r w:rsidRPr="00D15E11">
        <w:rPr>
          <w:lang w:eastAsia="en-GB"/>
        </w:rPr>
        <w:t xml:space="preserve"> of items because code within a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module is private by default. Private items are internal implementation details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not available for outside use. We can choose to make modules and the items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within them public, which exposes them to allow external code to use and depend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on them.</w:t>
      </w:r>
      <w:r w:rsidR="007D2443">
        <w:fldChar w:fldCharType="begin"/>
      </w:r>
      <w:r w:rsidR="007D2443">
        <w:instrText xml:space="preserve"> XE "privacy</w:instrText>
      </w:r>
      <w:r w:rsidR="007D2443" w:rsidRPr="00027F7B">
        <w:instrText xml:space="preserve"> </w:instrText>
      </w:r>
      <w:r w:rsidR="007D2443">
        <w:instrText>end</w:instrText>
      </w:r>
      <w:r w:rsidR="007D2443" w:rsidRPr="00027F7B">
        <w:instrText>Range</w:instrText>
      </w:r>
      <w:r w:rsidR="007D2443">
        <w:instrText xml:space="preserve">" </w:instrText>
      </w:r>
      <w:r w:rsidR="007D2443">
        <w:fldChar w:fldCharType="end"/>
      </w:r>
      <w:r w:rsidR="007D2443">
        <w:fldChar w:fldCharType="begin"/>
      </w:r>
      <w:r w:rsidR="007D2443">
        <w:instrText xml:space="preserve"> XE "encapsulation</w:instrText>
      </w:r>
      <w:r w:rsidR="007D2443" w:rsidRPr="00027F7B">
        <w:instrText xml:space="preserve"> </w:instrText>
      </w:r>
      <w:r w:rsidR="007D2443">
        <w:instrText>end</w:instrText>
      </w:r>
      <w:r w:rsidR="007D2443" w:rsidRPr="00027F7B">
        <w:instrText>Range</w:instrText>
      </w:r>
      <w:r w:rsidR="007D2443">
        <w:instrText xml:space="preserve">" </w:instrText>
      </w:r>
      <w:r w:rsidR="007D2443">
        <w:fldChar w:fldCharType="end"/>
      </w:r>
    </w:p>
    <w:p w14:paraId="759F749A" w14:textId="5BDFE4E0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As an example, let’s write a library crate that provides the functionality of a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restaurant. We’ll define the signatures of functions but leave their bodies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empty to concentrate on the organization of the code rather than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implementation of a restaurant.</w:t>
      </w:r>
    </w:p>
    <w:p w14:paraId="01493B60" w14:textId="375C59D5" w:rsidR="00D15E11" w:rsidRPr="00D15E11" w:rsidRDefault="004C79A4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"front of house startRange" </w:instrText>
      </w:r>
      <w:r>
        <w:fldChar w:fldCharType="end"/>
      </w:r>
      <w:r>
        <w:fldChar w:fldCharType="begin"/>
      </w:r>
      <w:r>
        <w:instrText xml:space="preserve"> XE "back of house startRange" </w:instrText>
      </w:r>
      <w:r>
        <w:fldChar w:fldCharType="end"/>
      </w:r>
      <w:r w:rsidR="00D15E11" w:rsidRPr="00067CAA">
        <w:t>In the restaurant industry, some parts of a restaurant are referred to as</w:t>
      </w:r>
      <w:r w:rsidR="00067CAA" w:rsidRPr="00067CAA">
        <w:t xml:space="preserve"> </w:t>
      </w:r>
      <w:r w:rsidR="00D15E11" w:rsidRPr="00612E10">
        <w:rPr>
          <w:rStyle w:val="Italic"/>
        </w:rPr>
        <w:t>front of house</w:t>
      </w:r>
      <w:r w:rsidR="002956BE">
        <w:t xml:space="preserve"> </w:t>
      </w:r>
      <w:r w:rsidR="00D15E11" w:rsidRPr="00067CAA">
        <w:t xml:space="preserve">and others as </w:t>
      </w:r>
      <w:r w:rsidR="00D15E11" w:rsidRPr="00612E10">
        <w:rPr>
          <w:rStyle w:val="Italic"/>
        </w:rPr>
        <w:t>back of house</w:t>
      </w:r>
      <w:r w:rsidR="00D15E11" w:rsidRPr="00D15E11">
        <w:rPr>
          <w:lang w:eastAsia="en-GB"/>
        </w:rPr>
        <w:t>. Front of house is where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customers are; this encompasses where the hosts seat customers, servers take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orders and payment, and bartenders make drinks. Back of house is where the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chefs and cooks work in the kitchen, dishwashers clean up, and managers do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administrative work.</w:t>
      </w:r>
      <w:r>
        <w:fldChar w:fldCharType="begin"/>
      </w:r>
      <w:r>
        <w:instrText xml:space="preserve"> XE "front of house endRange" </w:instrText>
      </w:r>
      <w:r>
        <w:fldChar w:fldCharType="end"/>
      </w:r>
      <w:r>
        <w:fldChar w:fldCharType="begin"/>
      </w:r>
      <w:r>
        <w:instrText xml:space="preserve"> XE "back of house endRange" </w:instrText>
      </w:r>
      <w:r>
        <w:fldChar w:fldCharType="end"/>
      </w:r>
    </w:p>
    <w:p w14:paraId="71777610" w14:textId="2F176B7C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To structure our crate in this way, we can organize its functions into nested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 xml:space="preserve">modules. </w:t>
      </w:r>
      <w:r w:rsidR="00EF6E18">
        <w:fldChar w:fldCharType="begin"/>
      </w:r>
      <w:r w:rsidR="00EF6E18">
        <w:instrText xml:space="preserve"> XE "Cargo:commands:new</w:instrText>
      </w:r>
      <w:r w:rsidR="00EF6E18" w:rsidRPr="00027F7B">
        <w:instrText xml:space="preserve"> startRange</w:instrText>
      </w:r>
      <w:r w:rsidR="00EF6E18">
        <w:instrText xml:space="preserve">" </w:instrText>
      </w:r>
      <w:r w:rsidR="00EF6E18">
        <w:fldChar w:fldCharType="end"/>
      </w:r>
      <w:r w:rsidRPr="00D15E11">
        <w:rPr>
          <w:lang w:eastAsia="en-GB"/>
        </w:rPr>
        <w:t xml:space="preserve">Create a new library named </w:t>
      </w:r>
      <w:r w:rsidRPr="00612E10">
        <w:rPr>
          <w:rStyle w:val="Literal"/>
        </w:rPr>
        <w:t>restaurant</w:t>
      </w:r>
      <w:r w:rsidRPr="00067CAA">
        <w:t xml:space="preserve"> by running </w:t>
      </w:r>
      <w:r w:rsidRPr="00612E10">
        <w:rPr>
          <w:rStyle w:val="Literal"/>
        </w:rPr>
        <w:t>cargo new restaurant</w:t>
      </w:r>
      <w:r w:rsidR="005C329B" w:rsidRPr="00612E10">
        <w:rPr>
          <w:rStyle w:val="Literal"/>
        </w:rPr>
        <w:t xml:space="preserve"> --lib</w:t>
      </w:r>
      <w:r w:rsidR="004F2F4D">
        <w:t>.</w:t>
      </w:r>
      <w:r w:rsidR="00EF6E18">
        <w:fldChar w:fldCharType="begin"/>
      </w:r>
      <w:r w:rsidR="00EF6E18">
        <w:instrText xml:space="preserve"> XE </w:instrText>
      </w:r>
      <w:r w:rsidR="00EF6E18">
        <w:lastRenderedPageBreak/>
        <w:instrText>"Cargo:commands:new</w:instrText>
      </w:r>
      <w:r w:rsidR="00EF6E18" w:rsidRPr="00027F7B">
        <w:instrText xml:space="preserve"> </w:instrText>
      </w:r>
      <w:r w:rsidR="00EF6E18">
        <w:instrText>end</w:instrText>
      </w:r>
      <w:r w:rsidR="00EF6E18" w:rsidRPr="00027F7B">
        <w:instrText>Range</w:instrText>
      </w:r>
      <w:r w:rsidR="00EF6E18">
        <w:instrText xml:space="preserve">" </w:instrText>
      </w:r>
      <w:r w:rsidR="00EF6E18">
        <w:fldChar w:fldCharType="end"/>
      </w:r>
      <w:r w:rsidRPr="00067CAA">
        <w:t xml:space="preserve"> </w:t>
      </w:r>
      <w:r w:rsidR="004F2F4D">
        <w:t>T</w:t>
      </w:r>
      <w:r w:rsidR="004F2F4D" w:rsidRPr="00067CAA">
        <w:t xml:space="preserve">hen </w:t>
      </w:r>
      <w:r w:rsidRPr="00067CAA">
        <w:t xml:space="preserve">enter the code in Listing 7-1 into </w:t>
      </w:r>
      <w:r w:rsidRPr="00612E10">
        <w:rPr>
          <w:rStyle w:val="Italic"/>
        </w:rPr>
        <w:t>src/lib.rs</w:t>
      </w:r>
      <w:r w:rsidRPr="00D15E11">
        <w:rPr>
          <w:lang w:eastAsia="en-GB"/>
        </w:rPr>
        <w:t xml:space="preserve"> to define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some modules and function signatures</w:t>
      </w:r>
      <w:r w:rsidR="004F2F4D">
        <w:rPr>
          <w:lang w:eastAsia="en-GB"/>
        </w:rPr>
        <w:t xml:space="preserve">; this code is </w:t>
      </w:r>
      <w:r w:rsidRPr="00D15E11">
        <w:rPr>
          <w:lang w:eastAsia="en-GB"/>
        </w:rPr>
        <w:t>the front of house section</w:t>
      </w:r>
      <w:r w:rsidR="004F2F4D">
        <w:rPr>
          <w:lang w:eastAsia="en-GB"/>
        </w:rPr>
        <w:t>.</w:t>
      </w:r>
    </w:p>
    <w:p w14:paraId="0EF939C1" w14:textId="30834B0A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0A295C6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mod front_of_house {</w:t>
      </w:r>
    </w:p>
    <w:p w14:paraId="6FC9E91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mod hosting {</w:t>
      </w:r>
    </w:p>
    <w:p w14:paraId="2FFF7710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fn add_to_waitlist() {}</w:t>
      </w:r>
    </w:p>
    <w:p w14:paraId="76876FB6" w14:textId="77777777" w:rsidR="00D15E11" w:rsidRPr="00D15E11" w:rsidRDefault="00D15E11" w:rsidP="00612E10">
      <w:pPr>
        <w:pStyle w:val="Code"/>
        <w:rPr>
          <w:lang w:eastAsia="en-GB"/>
        </w:rPr>
      </w:pPr>
    </w:p>
    <w:p w14:paraId="44D57D39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fn seat_at_table() {}</w:t>
      </w:r>
    </w:p>
    <w:p w14:paraId="4D31C0F5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}</w:t>
      </w:r>
    </w:p>
    <w:p w14:paraId="08C45B43" w14:textId="77777777" w:rsidR="00D15E11" w:rsidRPr="00D15E11" w:rsidRDefault="00D15E11" w:rsidP="00612E10">
      <w:pPr>
        <w:pStyle w:val="Code"/>
        <w:rPr>
          <w:lang w:eastAsia="en-GB"/>
        </w:rPr>
      </w:pPr>
    </w:p>
    <w:p w14:paraId="6FEDCE29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mod serving {</w:t>
      </w:r>
    </w:p>
    <w:p w14:paraId="110AFD4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fn take_order() {}</w:t>
      </w:r>
    </w:p>
    <w:p w14:paraId="6DA31C00" w14:textId="77777777" w:rsidR="00D15E11" w:rsidRPr="00D15E11" w:rsidRDefault="00D15E11" w:rsidP="00612E10">
      <w:pPr>
        <w:pStyle w:val="Code"/>
        <w:rPr>
          <w:lang w:eastAsia="en-GB"/>
        </w:rPr>
      </w:pPr>
    </w:p>
    <w:p w14:paraId="25762755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fn serve_order() {}</w:t>
      </w:r>
    </w:p>
    <w:p w14:paraId="40CFC11E" w14:textId="77777777" w:rsidR="00D15E11" w:rsidRPr="00D15E11" w:rsidRDefault="00D15E11" w:rsidP="00612E10">
      <w:pPr>
        <w:pStyle w:val="Code"/>
        <w:rPr>
          <w:lang w:eastAsia="en-GB"/>
        </w:rPr>
      </w:pPr>
    </w:p>
    <w:p w14:paraId="7D30828C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fn take_payment() {}</w:t>
      </w:r>
    </w:p>
    <w:p w14:paraId="490D2F3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}</w:t>
      </w:r>
    </w:p>
    <w:p w14:paraId="19D942A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3EDEA2D6" w14:textId="32A4594B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A </w:t>
      </w:r>
      <w:r w:rsidRPr="00612E10">
        <w:rPr>
          <w:rStyle w:val="Literal"/>
        </w:rPr>
        <w:t>front_of_house</w:t>
      </w:r>
      <w:r w:rsidRPr="00D15E11">
        <w:rPr>
          <w:lang w:eastAsia="en-GB"/>
        </w:rPr>
        <w:t xml:space="preserve"> module containing other modules that then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contain functions</w:t>
      </w:r>
    </w:p>
    <w:p w14:paraId="378BD534" w14:textId="6330BA52" w:rsidR="00151D27" w:rsidRDefault="00151D27" w:rsidP="009C7F6B">
      <w:pPr>
        <w:pStyle w:val="ProductionDirective"/>
        <w:rPr>
          <w:lang w:eastAsia="en-GB"/>
        </w:rPr>
      </w:pPr>
      <w:r>
        <w:rPr>
          <w:lang w:eastAsia="en-GB"/>
        </w:rPr>
        <w:t>PROD</w:t>
      </w:r>
      <w:r w:rsidRPr="00151D27">
        <w:rPr>
          <w:lang w:eastAsia="en-GB"/>
        </w:rPr>
        <w:t>: Please renumber this as Listing 7-1 and renumber the remaining listings consecutively: e.g., Listing 7-2, Listing 7-3, etc.</w:t>
      </w:r>
    </w:p>
    <w:p w14:paraId="7E19BEFC" w14:textId="55813384" w:rsidR="00D15E11" w:rsidRPr="00D15E11" w:rsidRDefault="00C0538B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"mod keyword startRange" </w:instrText>
      </w:r>
      <w:r>
        <w:fldChar w:fldCharType="end"/>
      </w:r>
      <w:r w:rsidR="00D15E11" w:rsidRPr="00D15E11">
        <w:rPr>
          <w:lang w:eastAsia="en-GB"/>
        </w:rPr>
        <w:t xml:space="preserve">We define a module with the </w:t>
      </w:r>
      <w:r w:rsidR="00D15E11" w:rsidRPr="00612E10">
        <w:rPr>
          <w:rStyle w:val="Literal"/>
        </w:rPr>
        <w:t>mod</w:t>
      </w:r>
      <w:r w:rsidR="00D15E11" w:rsidRPr="00067CAA">
        <w:t xml:space="preserve"> keyword followed by the name of the module</w:t>
      </w:r>
      <w:r w:rsidR="00067CAA" w:rsidRPr="00067CAA">
        <w:t xml:space="preserve"> </w:t>
      </w:r>
      <w:r w:rsidR="00D15E11" w:rsidRPr="00067CAA">
        <w:t xml:space="preserve">(in this case, </w:t>
      </w:r>
      <w:r w:rsidR="00D15E11" w:rsidRPr="00612E10">
        <w:rPr>
          <w:rStyle w:val="Literal"/>
        </w:rPr>
        <w:t>front_of_house</w:t>
      </w:r>
      <w:r w:rsidR="00D15E11" w:rsidRPr="00067CAA">
        <w:t>).</w:t>
      </w:r>
      <w:r w:rsidR="00152AED">
        <w:fldChar w:fldCharType="begin"/>
      </w:r>
      <w:r w:rsidR="00152AED">
        <w:instrText xml:space="preserve"> XE "mod keyword endRange" </w:instrText>
      </w:r>
      <w:r w:rsidR="00152AED">
        <w:fldChar w:fldCharType="end"/>
      </w:r>
      <w:r w:rsidR="00D15E11" w:rsidRPr="00067CAA">
        <w:t xml:space="preserve"> The body of the module then goes inside curly</w:t>
      </w:r>
      <w:r w:rsidR="00067CAA" w:rsidRPr="00067CAA">
        <w:t xml:space="preserve"> </w:t>
      </w:r>
      <w:r w:rsidR="00D15E11" w:rsidRPr="00067CAA">
        <w:t>brackets. Inside modules, we can place other modules, as in this case with the</w:t>
      </w:r>
      <w:r w:rsidR="00067CAA" w:rsidRPr="00067CAA">
        <w:t xml:space="preserve"> </w:t>
      </w:r>
      <w:r w:rsidR="00D15E11" w:rsidRPr="00067CAA">
        <w:t xml:space="preserve">modules </w:t>
      </w:r>
      <w:r w:rsidR="00D15E11" w:rsidRPr="00612E10">
        <w:rPr>
          <w:rStyle w:val="Literal"/>
        </w:rPr>
        <w:t>hosting</w:t>
      </w:r>
      <w:r w:rsidR="00D15E11" w:rsidRPr="00067CAA">
        <w:t xml:space="preserve"> and </w:t>
      </w:r>
      <w:r w:rsidR="00D15E11" w:rsidRPr="00612E10">
        <w:rPr>
          <w:rStyle w:val="Literal"/>
        </w:rPr>
        <w:t>serving</w:t>
      </w:r>
      <w:r w:rsidR="00D15E11" w:rsidRPr="00D15E11">
        <w:rPr>
          <w:lang w:eastAsia="en-GB"/>
        </w:rPr>
        <w:t>. Modules can also hold definitions for other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items, such as structs, enums, constants, traits, and—as in Listing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7-1—functions.</w:t>
      </w:r>
    </w:p>
    <w:p w14:paraId="3CC0C22F" w14:textId="4CB101BC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By using modules, we can group related definitions together and name why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they’re related. Programmers using this code can navigate the code based on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groups rather than having to read through all the definitions, making it easier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to find the definitions relevant to them. Programmers adding new functionality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to this code would know where to place the code to keep the program organized.</w:t>
      </w:r>
    </w:p>
    <w:p w14:paraId="49E649A2" w14:textId="6E6613C0" w:rsidR="00D15E11" w:rsidRPr="00D15E11" w:rsidRDefault="00644079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"module tree startRange" </w:instrText>
      </w:r>
      <w:r>
        <w:fldChar w:fldCharType="end"/>
      </w:r>
      <w:r w:rsidR="00727814">
        <w:fldChar w:fldCharType="begin"/>
      </w:r>
      <w:r w:rsidR="00727814">
        <w:instrText xml:space="preserve"> XE "crate root startRange" </w:instrText>
      </w:r>
      <w:r w:rsidR="00727814">
        <w:fldChar w:fldCharType="end"/>
      </w:r>
      <w:r w:rsidR="001A003F">
        <w:fldChar w:fldCharType="begin"/>
      </w:r>
      <w:r w:rsidR="001A003F">
        <w:instrText xml:space="preserve"> XE "crate:root module of startRange" </w:instrText>
      </w:r>
      <w:r w:rsidR="001A003F">
        <w:fldChar w:fldCharType="end"/>
      </w:r>
      <w:r w:rsidR="00D15E11" w:rsidRPr="00067CAA">
        <w:t xml:space="preserve">Earlier, we mentioned that </w:t>
      </w:r>
      <w:r w:rsidR="00D15E11" w:rsidRPr="00612E10">
        <w:rPr>
          <w:rStyle w:val="Italic"/>
        </w:rPr>
        <w:t>src/main.rs</w:t>
      </w:r>
      <w:r w:rsidR="00D15E11" w:rsidRPr="00067CAA">
        <w:t xml:space="preserve"> and </w:t>
      </w:r>
      <w:r w:rsidR="00D15E11" w:rsidRPr="00612E10">
        <w:rPr>
          <w:rStyle w:val="Italic"/>
        </w:rPr>
        <w:t>src/lib.rs</w:t>
      </w:r>
      <w:r w:rsidR="00D15E11" w:rsidRPr="00067CAA">
        <w:t xml:space="preserve"> are called crate</w:t>
      </w:r>
      <w:r w:rsidR="00067CAA" w:rsidRPr="00067CAA">
        <w:t xml:space="preserve"> </w:t>
      </w:r>
      <w:r w:rsidR="00D15E11" w:rsidRPr="00067CAA">
        <w:t xml:space="preserve">roots. </w:t>
      </w:r>
      <w:r w:rsidR="00CB6F62">
        <w:fldChar w:fldCharType="begin"/>
      </w:r>
      <w:r w:rsidR="00CB6F62">
        <w:instrText xml:space="preserve"> XE "crate keyword startRange" </w:instrText>
      </w:r>
      <w:r w:rsidR="00CB6F62">
        <w:fldChar w:fldCharType="end"/>
      </w:r>
      <w:r w:rsidR="00D15E11" w:rsidRPr="00067CAA">
        <w:t>The reason for their name is that the contents of either of these two</w:t>
      </w:r>
      <w:r w:rsidR="00067CAA" w:rsidRPr="00067CAA">
        <w:t xml:space="preserve"> </w:t>
      </w:r>
      <w:r w:rsidR="00D15E11" w:rsidRPr="00067CAA">
        <w:t xml:space="preserve">files form a module named </w:t>
      </w:r>
      <w:r w:rsidR="00D15E11" w:rsidRPr="00612E10">
        <w:rPr>
          <w:rStyle w:val="Literal"/>
        </w:rPr>
        <w:t>crate</w:t>
      </w:r>
      <w:r w:rsidR="00D15E11" w:rsidRPr="00067CAA">
        <w:t xml:space="preserve"> at the root of the crate’s module structure,</w:t>
      </w:r>
      <w:r w:rsidR="00067CAA" w:rsidRPr="00067CAA">
        <w:t xml:space="preserve"> </w:t>
      </w:r>
      <w:r w:rsidR="00D15E11" w:rsidRPr="00067CAA">
        <w:t xml:space="preserve">known as the </w:t>
      </w:r>
      <w:r w:rsidR="00D15E11" w:rsidRPr="00612E10">
        <w:rPr>
          <w:rStyle w:val="Italic"/>
        </w:rPr>
        <w:t>module tree</w:t>
      </w:r>
      <w:r w:rsidR="00D15E11" w:rsidRPr="00D15E11">
        <w:rPr>
          <w:lang w:eastAsia="en-GB"/>
        </w:rPr>
        <w:t>.</w:t>
      </w:r>
      <w:r w:rsidR="00727814">
        <w:fldChar w:fldCharType="begin"/>
      </w:r>
      <w:r w:rsidR="00727814">
        <w:instrText xml:space="preserve"> XE "crate root endRange" </w:instrText>
      </w:r>
      <w:r w:rsidR="00727814">
        <w:fldChar w:fldCharType="end"/>
      </w:r>
      <w:r w:rsidR="001A003F">
        <w:fldChar w:fldCharType="begin"/>
      </w:r>
      <w:r w:rsidR="001A003F">
        <w:instrText xml:space="preserve"> XE "crate:root module of endRange" </w:instrText>
      </w:r>
      <w:r w:rsidR="001A003F">
        <w:fldChar w:fldCharType="end"/>
      </w:r>
    </w:p>
    <w:p w14:paraId="22A3AD69" w14:textId="77777777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Listing 7-2 shows the module tree for the structure in Listing 7-1.</w:t>
      </w:r>
    </w:p>
    <w:p w14:paraId="7C405BA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crate</w:t>
      </w:r>
    </w:p>
    <w:p w14:paraId="4C08EC9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└── front_of_house</w:t>
      </w:r>
    </w:p>
    <w:p w14:paraId="0D6904F2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├── hosting</w:t>
      </w:r>
    </w:p>
    <w:p w14:paraId="10EF723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│   ├── add_to_waitlist</w:t>
      </w:r>
    </w:p>
    <w:p w14:paraId="4CFD413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│   └── seat_at_table</w:t>
      </w:r>
    </w:p>
    <w:p w14:paraId="2ABC5671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lastRenderedPageBreak/>
        <w:t xml:space="preserve">     └── serving</w:t>
      </w:r>
    </w:p>
    <w:p w14:paraId="164CF702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 ├── take_order</w:t>
      </w:r>
    </w:p>
    <w:p w14:paraId="21ACC5E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 ├── serve_order</w:t>
      </w:r>
    </w:p>
    <w:p w14:paraId="7C319911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 └── take_payment</w:t>
      </w:r>
    </w:p>
    <w:p w14:paraId="15CA1312" w14:textId="0B2FD258" w:rsidR="00D15E11" w:rsidRPr="00D15E11" w:rsidRDefault="00D15E11" w:rsidP="002E1DF3">
      <w:pPr>
        <w:pStyle w:val="CodeListingCaption"/>
        <w:rPr>
          <w:lang w:eastAsia="en-GB"/>
        </w:rPr>
      </w:pPr>
      <w:r w:rsidRPr="00D15E11">
        <w:rPr>
          <w:lang w:eastAsia="en-GB"/>
        </w:rPr>
        <w:t>The module tree for the code in Listing 7-1</w:t>
      </w:r>
    </w:p>
    <w:p w14:paraId="044A509E" w14:textId="0A569343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This tree shows how some of the modules nest inside </w:t>
      </w:r>
      <w:r w:rsidR="00F44A89">
        <w:t>other modules</w:t>
      </w:r>
      <w:r w:rsidRPr="00067CAA">
        <w:t>; for example,</w:t>
      </w:r>
      <w:r w:rsidR="00067CAA" w:rsidRPr="00067CAA">
        <w:t xml:space="preserve"> </w:t>
      </w:r>
      <w:r w:rsidRPr="00612E10">
        <w:rPr>
          <w:rStyle w:val="Literal"/>
        </w:rPr>
        <w:t>hosting</w:t>
      </w:r>
      <w:r w:rsidRPr="00067CAA">
        <w:t xml:space="preserve"> nests inside </w:t>
      </w:r>
      <w:r w:rsidRPr="00612E10">
        <w:rPr>
          <w:rStyle w:val="Literal"/>
        </w:rPr>
        <w:t>front_of_house</w:t>
      </w:r>
      <w:r w:rsidRPr="00067CAA">
        <w:t>. The tree also shows that some modules</w:t>
      </w:r>
      <w:r w:rsidR="00067CAA" w:rsidRPr="00067CAA">
        <w:t xml:space="preserve"> </w:t>
      </w:r>
      <w:r w:rsidRPr="00067CAA">
        <w:t xml:space="preserve">are </w:t>
      </w:r>
      <w:r w:rsidRPr="00612E10">
        <w:rPr>
          <w:rStyle w:val="Italic"/>
        </w:rPr>
        <w:t>siblings</w:t>
      </w:r>
      <w:r w:rsidR="006B6AFA">
        <w:fldChar w:fldCharType="begin"/>
      </w:r>
      <w:r w:rsidR="006B6AFA">
        <w:instrText xml:space="preserve"> XE "sibling modules" </w:instrText>
      </w:r>
      <w:r w:rsidR="006B6AFA">
        <w:fldChar w:fldCharType="end"/>
      </w:r>
      <w:r w:rsidRPr="00067CAA">
        <w:t>, meaning they’re defined in the same module;</w:t>
      </w:r>
      <w:r w:rsidR="00067CAA" w:rsidRPr="00067CAA">
        <w:t xml:space="preserve"> </w:t>
      </w:r>
      <w:r w:rsidRPr="00612E10">
        <w:rPr>
          <w:rStyle w:val="Literal"/>
        </w:rPr>
        <w:t>hosting</w:t>
      </w:r>
      <w:r w:rsidRPr="00067CAA">
        <w:t xml:space="preserve"> and </w:t>
      </w:r>
      <w:r w:rsidRPr="00612E10">
        <w:rPr>
          <w:rStyle w:val="Literal"/>
        </w:rPr>
        <w:t>serving</w:t>
      </w:r>
      <w:r w:rsidRPr="00067CAA">
        <w:t xml:space="preserve"> are siblings defined within </w:t>
      </w:r>
      <w:r w:rsidRPr="00612E10">
        <w:rPr>
          <w:rStyle w:val="Literal"/>
        </w:rPr>
        <w:t>front_of_house</w:t>
      </w:r>
      <w:r w:rsidRPr="00067CAA">
        <w:t>. If module</w:t>
      </w:r>
      <w:r w:rsidR="00067CAA" w:rsidRPr="00067CAA">
        <w:t xml:space="preserve"> </w:t>
      </w:r>
      <w:r w:rsidRPr="00067CAA">
        <w:t xml:space="preserve">A is contained inside module B, we say that module A is the </w:t>
      </w:r>
      <w:r w:rsidRPr="00612E10">
        <w:rPr>
          <w:rStyle w:val="Italic"/>
        </w:rPr>
        <w:t>child</w:t>
      </w:r>
      <w:r w:rsidR="006B6AFA">
        <w:fldChar w:fldCharType="begin"/>
      </w:r>
      <w:r w:rsidR="006B6AFA">
        <w:instrText xml:space="preserve"> XE "child modules" </w:instrText>
      </w:r>
      <w:r w:rsidR="006B6AFA">
        <w:fldChar w:fldCharType="end"/>
      </w:r>
      <w:r w:rsidRPr="00067CAA">
        <w:t xml:space="preserve"> of module B</w:t>
      </w:r>
      <w:r w:rsidR="00067CAA" w:rsidRPr="00067CAA">
        <w:t xml:space="preserve"> </w:t>
      </w:r>
      <w:r w:rsidRPr="00067CAA">
        <w:t xml:space="preserve">and that module B is the </w:t>
      </w:r>
      <w:r w:rsidRPr="00612E10">
        <w:rPr>
          <w:rStyle w:val="Italic"/>
        </w:rPr>
        <w:t>parent</w:t>
      </w:r>
      <w:r w:rsidR="006B6AFA">
        <w:fldChar w:fldCharType="begin"/>
      </w:r>
      <w:r w:rsidR="006B6AFA">
        <w:instrText xml:space="preserve"> XE "parent modules" </w:instrText>
      </w:r>
      <w:r w:rsidR="006B6AFA">
        <w:fldChar w:fldCharType="end"/>
      </w:r>
      <w:r w:rsidRPr="00067CAA">
        <w:t xml:space="preserve"> of module A. Notice that the entire module</w:t>
      </w:r>
      <w:r w:rsidR="00067CAA" w:rsidRPr="00067CAA">
        <w:t xml:space="preserve"> </w:t>
      </w:r>
      <w:r w:rsidRPr="00067CAA">
        <w:t xml:space="preserve">tree is rooted under the implicit module named </w:t>
      </w:r>
      <w:r w:rsidRPr="00612E10">
        <w:rPr>
          <w:rStyle w:val="Literal"/>
        </w:rPr>
        <w:t>crate</w:t>
      </w:r>
      <w:r w:rsidRPr="00D15E11">
        <w:rPr>
          <w:lang w:eastAsia="en-GB"/>
        </w:rPr>
        <w:t>.</w:t>
      </w:r>
      <w:r w:rsidR="00CB6F62">
        <w:fldChar w:fldCharType="begin"/>
      </w:r>
      <w:r w:rsidR="00CB6F62">
        <w:instrText xml:space="preserve"> XE "crate keyword endRange" </w:instrText>
      </w:r>
      <w:r w:rsidR="00CB6F62">
        <w:fldChar w:fldCharType="end"/>
      </w:r>
    </w:p>
    <w:p w14:paraId="32035DEB" w14:textId="5A43FB3A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The module tree might remind you of the filesystem’s directory tree on your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computer; this is a very apt comparison! Just like directories in a filesystem,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you use modules to organize your code. And just like files in a directory, we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need a way to find our modules.</w:t>
      </w:r>
      <w:r w:rsidR="00067841">
        <w:fldChar w:fldCharType="begin"/>
      </w:r>
      <w:r w:rsidR="00067841">
        <w:instrText xml:space="preserve"> XE "modules end</w:instrText>
      </w:r>
      <w:r w:rsidR="00067841" w:rsidRPr="00027F7B">
        <w:instrText>Range</w:instrText>
      </w:r>
      <w:r w:rsidR="00067841">
        <w:instrText xml:space="preserve">" </w:instrText>
      </w:r>
      <w:r w:rsidR="00067841">
        <w:fldChar w:fldCharType="end"/>
      </w:r>
    </w:p>
    <w:bookmarkStart w:id="8" w:name="paths-for-referring-to-an-item-in-the-mo"/>
    <w:bookmarkStart w:id="9" w:name="_Toc106889095"/>
    <w:bookmarkEnd w:id="8"/>
    <w:p w14:paraId="4636D3C4" w14:textId="3EE1B3ED" w:rsidR="00D15E11" w:rsidRPr="00D15E11" w:rsidRDefault="007518E4" w:rsidP="00067CAA">
      <w:pPr>
        <w:pStyle w:val="HeadA"/>
        <w:rPr>
          <w:lang w:eastAsia="en-GB"/>
        </w:rPr>
      </w:pPr>
      <w:r>
        <w:fldChar w:fldCharType="begin"/>
      </w:r>
      <w:r>
        <w:instrText xml:space="preserve"> XE "paths startRange" </w:instrText>
      </w:r>
      <w:r>
        <w:fldChar w:fldCharType="end"/>
      </w:r>
      <w:r w:rsidR="00D15E11" w:rsidRPr="00D15E11">
        <w:rPr>
          <w:lang w:eastAsia="en-GB"/>
        </w:rPr>
        <w:t>Paths for Referring to an Item in the Module Tree</w:t>
      </w:r>
      <w:bookmarkEnd w:id="9"/>
    </w:p>
    <w:p w14:paraId="4066E669" w14:textId="45E6F732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To show Rust where to find an item in a module tree, we use a path in the same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way we use a path when navigating a filesystem. To call a function, we need to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know its path.</w:t>
      </w:r>
      <w:r w:rsidR="00791E02">
        <w:fldChar w:fldCharType="begin"/>
      </w:r>
      <w:r w:rsidR="00791E02">
        <w:instrText xml:space="preserve"> XE "module tree endRange" </w:instrText>
      </w:r>
      <w:r w:rsidR="00791E02">
        <w:fldChar w:fldCharType="end"/>
      </w:r>
    </w:p>
    <w:p w14:paraId="46A22CAD" w14:textId="77777777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A path can take two forms:</w:t>
      </w:r>
    </w:p>
    <w:p w14:paraId="5698BD37" w14:textId="158E74E1" w:rsidR="00D15E11" w:rsidRPr="00D15E11" w:rsidRDefault="0001034B" w:rsidP="002E1DF3">
      <w:pPr>
        <w:pStyle w:val="ListPlain"/>
        <w:rPr>
          <w:lang w:eastAsia="en-GB"/>
        </w:rPr>
      </w:pPr>
      <w:r>
        <w:fldChar w:fldCharType="begin"/>
      </w:r>
      <w:r>
        <w:instrText xml:space="preserve"> XE "paths:absolute startRange" </w:instrText>
      </w:r>
      <w:r>
        <w:fldChar w:fldCharType="end"/>
      </w:r>
      <w:r>
        <w:fldChar w:fldCharType="begin"/>
      </w:r>
      <w:r>
        <w:instrText xml:space="preserve"> XE "absolute paths startRange" </w:instrText>
      </w:r>
      <w:r>
        <w:fldChar w:fldCharType="end"/>
      </w:r>
      <w:r w:rsidR="00D15E11" w:rsidRPr="00067CAA">
        <w:t xml:space="preserve">An </w:t>
      </w:r>
      <w:r w:rsidR="00D15E11" w:rsidRPr="00612E10">
        <w:rPr>
          <w:rStyle w:val="Italic"/>
        </w:rPr>
        <w:t>absolute path</w:t>
      </w:r>
      <w:r w:rsidR="00D15E11" w:rsidRPr="00067CAA">
        <w:t xml:space="preserve"> is the full path starting from a crate root; for code</w:t>
      </w:r>
      <w:r w:rsidR="00067CAA" w:rsidRPr="00067CAA">
        <w:t xml:space="preserve"> </w:t>
      </w:r>
      <w:r w:rsidR="00D15E11" w:rsidRPr="00067CAA">
        <w:t>from an external crate, the absolute path begins with the crate name, and for</w:t>
      </w:r>
      <w:r w:rsidR="00067CAA" w:rsidRPr="00067CAA">
        <w:t xml:space="preserve"> </w:t>
      </w:r>
      <w:r w:rsidR="00D15E11" w:rsidRPr="00067CAA">
        <w:t xml:space="preserve">code from the current crate, it starts with the literal </w:t>
      </w:r>
      <w:r w:rsidR="00D15E11" w:rsidRPr="00612E10">
        <w:rPr>
          <w:rStyle w:val="Literal"/>
        </w:rPr>
        <w:t>crate</w:t>
      </w:r>
      <w:r w:rsidR="00D15E11" w:rsidRPr="00D15E11">
        <w:rPr>
          <w:lang w:eastAsia="en-GB"/>
        </w:rPr>
        <w:t>.</w:t>
      </w:r>
      <w:r w:rsidR="00E33096">
        <w:fldChar w:fldCharType="begin"/>
      </w:r>
      <w:r w:rsidR="00E33096">
        <w:instrText xml:space="preserve"> XE "crate keyword" </w:instrText>
      </w:r>
      <w:r w:rsidR="00E33096">
        <w:fldChar w:fldCharType="end"/>
      </w:r>
      <w:r>
        <w:fldChar w:fldCharType="begin"/>
      </w:r>
      <w:r>
        <w:instrText xml:space="preserve"> XE "paths:absolute endRange" </w:instrText>
      </w:r>
      <w:r>
        <w:fldChar w:fldCharType="end"/>
      </w:r>
      <w:r>
        <w:fldChar w:fldCharType="begin"/>
      </w:r>
      <w:r>
        <w:instrText xml:space="preserve"> XE "absolute paths endRange" </w:instrText>
      </w:r>
      <w:r>
        <w:fldChar w:fldCharType="end"/>
      </w:r>
    </w:p>
    <w:p w14:paraId="3C9FD50D" w14:textId="174F2673" w:rsidR="00D15E11" w:rsidRPr="00D15E11" w:rsidRDefault="002F13C0" w:rsidP="002E1DF3">
      <w:pPr>
        <w:pStyle w:val="ListPlain"/>
        <w:rPr>
          <w:lang w:eastAsia="en-GB"/>
        </w:rPr>
      </w:pPr>
      <w:r>
        <w:fldChar w:fldCharType="begin"/>
      </w:r>
      <w:r>
        <w:instrText xml:space="preserve"> XE "paths:relative startRange" </w:instrText>
      </w:r>
      <w:r>
        <w:fldChar w:fldCharType="end"/>
      </w:r>
      <w:r>
        <w:fldChar w:fldCharType="begin"/>
      </w:r>
      <w:r>
        <w:instrText xml:space="preserve"> XE "relative paths startRange" </w:instrText>
      </w:r>
      <w:r>
        <w:fldChar w:fldCharType="end"/>
      </w:r>
      <w:r w:rsidR="00D15E11" w:rsidRPr="00D15E11">
        <w:rPr>
          <w:lang w:eastAsia="en-GB"/>
        </w:rPr>
        <w:t xml:space="preserve">A </w:t>
      </w:r>
      <w:r w:rsidR="00D15E11" w:rsidRPr="00612E10">
        <w:rPr>
          <w:rStyle w:val="Italic"/>
        </w:rPr>
        <w:t>relative path</w:t>
      </w:r>
      <w:r w:rsidR="00D15E11" w:rsidRPr="00067CAA">
        <w:t xml:space="preserve"> starts from the current module and uses </w:t>
      </w:r>
      <w:r w:rsidR="00D15E11" w:rsidRPr="00612E10">
        <w:rPr>
          <w:rStyle w:val="Literal"/>
        </w:rPr>
        <w:t>self</w:t>
      </w:r>
      <w:r w:rsidR="00DD5B91">
        <w:fldChar w:fldCharType="begin"/>
      </w:r>
      <w:r w:rsidR="00DD5B91">
        <w:instrText xml:space="preserve"> XE "self module" </w:instrText>
      </w:r>
      <w:r w:rsidR="00DD5B91">
        <w:fldChar w:fldCharType="end"/>
      </w:r>
      <w:r w:rsidR="00D15E11" w:rsidRPr="00067CAA">
        <w:t xml:space="preserve">, </w:t>
      </w:r>
      <w:r w:rsidR="00D15E11" w:rsidRPr="00612E10">
        <w:rPr>
          <w:rStyle w:val="Literal"/>
        </w:rPr>
        <w:t>super</w:t>
      </w:r>
      <w:r w:rsidR="00DD5B91">
        <w:fldChar w:fldCharType="begin"/>
      </w:r>
      <w:r w:rsidR="00DD5B91">
        <w:instrText xml:space="preserve"> XE "super keyword" </w:instrText>
      </w:r>
      <w:r w:rsidR="00DD5B91">
        <w:fldChar w:fldCharType="end"/>
      </w:r>
      <w:r w:rsidR="00D15E11" w:rsidRPr="00D15E11">
        <w:rPr>
          <w:lang w:eastAsia="en-GB"/>
        </w:rPr>
        <w:t>, or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an identifier in the current module.</w:t>
      </w:r>
      <w:r>
        <w:fldChar w:fldCharType="begin"/>
      </w:r>
      <w:r>
        <w:instrText xml:space="preserve"> XE "paths:relative endRange" </w:instrText>
      </w:r>
      <w:r>
        <w:fldChar w:fldCharType="end"/>
      </w:r>
      <w:r>
        <w:fldChar w:fldCharType="begin"/>
      </w:r>
      <w:r>
        <w:instrText xml:space="preserve"> XE "relative paths endRange" </w:instrText>
      </w:r>
      <w:r>
        <w:fldChar w:fldCharType="end"/>
      </w:r>
    </w:p>
    <w:p w14:paraId="5ABD270B" w14:textId="31C0AD25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Both absolute and relative paths are followed by one or more identifiers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separated by double colons (</w:t>
      </w:r>
      <w:r w:rsidRPr="00612E10">
        <w:rPr>
          <w:rStyle w:val="Literal"/>
        </w:rPr>
        <w:t>::</w:t>
      </w:r>
      <w:r w:rsidRPr="00D15E11">
        <w:rPr>
          <w:lang w:eastAsia="en-GB"/>
        </w:rPr>
        <w:t>).</w:t>
      </w:r>
      <w:r w:rsidR="00644817">
        <w:fldChar w:fldCharType="begin"/>
      </w:r>
      <w:r w:rsidR="00644817">
        <w:instrText xml:space="preserve"> XE "double colon (::):for namespacing" </w:instrText>
      </w:r>
      <w:r w:rsidR="00644817">
        <w:fldChar w:fldCharType="end"/>
      </w:r>
      <w:r w:rsidR="00644817">
        <w:fldChar w:fldCharType="begin"/>
      </w:r>
      <w:r w:rsidR="00644817">
        <w:instrText xml:space="preserve"> XE ":: (double colon):for namespacing" </w:instrText>
      </w:r>
      <w:r w:rsidR="00644817">
        <w:fldChar w:fldCharType="end"/>
      </w:r>
    </w:p>
    <w:p w14:paraId="258FAA3D" w14:textId="40AC5A63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Returning to Listing 7-1, say we want to call the </w:t>
      </w:r>
      <w:r w:rsidRPr="00612E10">
        <w:rPr>
          <w:rStyle w:val="Literal"/>
        </w:rPr>
        <w:t>add_to_waitlist</w:t>
      </w:r>
      <w:r w:rsidRPr="00067CAA">
        <w:t xml:space="preserve"> function.</w:t>
      </w:r>
      <w:r w:rsidR="00067CAA" w:rsidRPr="00067CAA">
        <w:t xml:space="preserve"> </w:t>
      </w:r>
      <w:r w:rsidRPr="00067CAA">
        <w:t xml:space="preserve">This is the same as asking: what’s the path of the </w:t>
      </w:r>
      <w:r w:rsidRPr="00612E10">
        <w:rPr>
          <w:rStyle w:val="Literal"/>
        </w:rPr>
        <w:t>add_to_waitlist</w:t>
      </w:r>
      <w:r w:rsidRPr="00D15E11">
        <w:rPr>
          <w:lang w:eastAsia="en-GB"/>
        </w:rPr>
        <w:t xml:space="preserve"> function?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Listing 7-3 contains Listing 7-1 with some of the modules and functions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removed.</w:t>
      </w:r>
    </w:p>
    <w:p w14:paraId="1382A674" w14:textId="2D772BDF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We’ll show two ways to call the </w:t>
      </w:r>
      <w:r w:rsidRPr="00612E10">
        <w:rPr>
          <w:rStyle w:val="Literal"/>
        </w:rPr>
        <w:t>add_to_waitlist</w:t>
      </w:r>
      <w:r w:rsidRPr="00067CAA">
        <w:t xml:space="preserve"> function from a new </w:t>
      </w:r>
      <w:r w:rsidRPr="00067CAA">
        <w:lastRenderedPageBreak/>
        <w:t>function</w:t>
      </w:r>
      <w:r w:rsidR="00F44A89">
        <w:t>,</w:t>
      </w:r>
      <w:r w:rsidR="00067CAA" w:rsidRPr="00067CAA">
        <w:t xml:space="preserve"> </w:t>
      </w:r>
      <w:r w:rsidRPr="00612E10">
        <w:rPr>
          <w:rStyle w:val="Literal"/>
        </w:rPr>
        <w:t>eat_at_restaurant</w:t>
      </w:r>
      <w:r w:rsidR="00F44A89">
        <w:rPr>
          <w:lang w:eastAsia="en-GB"/>
        </w:rPr>
        <w:t xml:space="preserve">, </w:t>
      </w:r>
      <w:r w:rsidRPr="00D15E11">
        <w:rPr>
          <w:lang w:eastAsia="en-GB"/>
        </w:rPr>
        <w:t>defined in the crate root. These paths are correct, but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there’s another problem remaining that will prevent this example from compiling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as</w:t>
      </w:r>
      <w:r w:rsidR="004B62FD">
        <w:rPr>
          <w:lang w:eastAsia="en-GB"/>
        </w:rPr>
        <w:t xml:space="preserve"> </w:t>
      </w:r>
      <w:r w:rsidRPr="00D15E11">
        <w:rPr>
          <w:lang w:eastAsia="en-GB"/>
        </w:rPr>
        <w:t>is. We’ll explain why in a bit.</w:t>
      </w:r>
    </w:p>
    <w:p w14:paraId="16385DC6" w14:textId="179596B7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The </w:t>
      </w:r>
      <w:r w:rsidRPr="00612E10">
        <w:rPr>
          <w:rStyle w:val="Literal"/>
        </w:rPr>
        <w:t>eat_at_restaurant</w:t>
      </w:r>
      <w:r w:rsidRPr="00067CAA">
        <w:t xml:space="preserve"> function is part of our library crate’s public API, so</w:t>
      </w:r>
      <w:r w:rsidR="00067CAA" w:rsidRPr="00067CAA">
        <w:t xml:space="preserve"> </w:t>
      </w:r>
      <w:r w:rsidRPr="00067CAA">
        <w:t xml:space="preserve">we mark it with the </w:t>
      </w:r>
      <w:r w:rsidRPr="00612E10">
        <w:rPr>
          <w:rStyle w:val="Literal"/>
        </w:rPr>
        <w:t>pub</w:t>
      </w:r>
      <w:r w:rsidRPr="00067CAA">
        <w:t xml:space="preserve"> keyword. In </w:t>
      </w:r>
      <w:r w:rsidRPr="009C7F6B">
        <w:rPr>
          <w:rStyle w:val="Xref"/>
        </w:rPr>
        <w:t>“Exposing Paths with the pub</w:t>
      </w:r>
      <w:r w:rsidR="00067CAA" w:rsidRPr="009C7F6B">
        <w:rPr>
          <w:rStyle w:val="Xref"/>
        </w:rPr>
        <w:t xml:space="preserve"> </w:t>
      </w:r>
      <w:r w:rsidRPr="009C7F6B">
        <w:rPr>
          <w:rStyle w:val="Xref"/>
        </w:rPr>
        <w:t>Keyword”</w:t>
      </w:r>
      <w:r w:rsidRPr="00067CAA">
        <w:t xml:space="preserve"> </w:t>
      </w:r>
      <w:r w:rsidR="004B62FD">
        <w:t xml:space="preserve">on </w:t>
      </w:r>
      <w:r w:rsidR="004B62FD" w:rsidRPr="009C7F6B">
        <w:rPr>
          <w:rStyle w:val="Xref"/>
        </w:rPr>
        <w:t>page XX</w:t>
      </w:r>
      <w:r w:rsidRPr="00067CAA">
        <w:t xml:space="preserve">, we’ll go into more detail about </w:t>
      </w:r>
      <w:r w:rsidRPr="00612E10">
        <w:rPr>
          <w:rStyle w:val="Literal"/>
        </w:rPr>
        <w:t>pub</w:t>
      </w:r>
      <w:r w:rsidRPr="00D15E11">
        <w:rPr>
          <w:lang w:eastAsia="en-GB"/>
        </w:rPr>
        <w:t>.</w:t>
      </w:r>
    </w:p>
    <w:p w14:paraId="0B724029" w14:textId="60C3A466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39142675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mod front_of_house {</w:t>
      </w:r>
    </w:p>
    <w:p w14:paraId="55142DDF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mod hosting {</w:t>
      </w:r>
    </w:p>
    <w:p w14:paraId="023095EA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fn add_to_waitlist() {}</w:t>
      </w:r>
    </w:p>
    <w:p w14:paraId="1CF3D394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}</w:t>
      </w:r>
    </w:p>
    <w:p w14:paraId="510896A1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5187825E" w14:textId="77777777" w:rsidR="00D15E11" w:rsidRPr="00D15E11" w:rsidRDefault="00D15E11" w:rsidP="00612E10">
      <w:pPr>
        <w:pStyle w:val="Code"/>
        <w:rPr>
          <w:lang w:eastAsia="en-GB"/>
        </w:rPr>
      </w:pPr>
    </w:p>
    <w:p w14:paraId="56A12ED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pub fn eat_at_restaurant() {</w:t>
      </w:r>
    </w:p>
    <w:p w14:paraId="008F782E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// Absolute path</w:t>
      </w:r>
    </w:p>
    <w:p w14:paraId="1B02306A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crate::front_of_house::hosting::add_to_waitlist();</w:t>
      </w:r>
    </w:p>
    <w:p w14:paraId="3E0812B9" w14:textId="77777777" w:rsidR="00D15E11" w:rsidRPr="00D15E11" w:rsidRDefault="00D15E11" w:rsidP="00612E10">
      <w:pPr>
        <w:pStyle w:val="Code"/>
        <w:rPr>
          <w:lang w:eastAsia="en-GB"/>
        </w:rPr>
      </w:pPr>
    </w:p>
    <w:p w14:paraId="56C31BBC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// Relative path</w:t>
      </w:r>
    </w:p>
    <w:p w14:paraId="160BD94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front_of_house::hosting::add_to_waitlist();</w:t>
      </w:r>
    </w:p>
    <w:p w14:paraId="5F9A8A4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46B77C57" w14:textId="483B3305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Calling the </w:t>
      </w:r>
      <w:r w:rsidRPr="00612E10">
        <w:rPr>
          <w:rStyle w:val="Literal"/>
        </w:rPr>
        <w:t>add_to_waitlist</w:t>
      </w:r>
      <w:r w:rsidRPr="00D15E11">
        <w:rPr>
          <w:lang w:eastAsia="en-GB"/>
        </w:rPr>
        <w:t xml:space="preserve"> function using absolute and relative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paths</w:t>
      </w:r>
    </w:p>
    <w:p w14:paraId="0829F871" w14:textId="58810EBA" w:rsidR="00D15E11" w:rsidRPr="00D15E11" w:rsidRDefault="006F252C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"paths:absolute startRange" </w:instrText>
      </w:r>
      <w:r>
        <w:fldChar w:fldCharType="end"/>
      </w:r>
      <w:r>
        <w:fldChar w:fldCharType="begin"/>
      </w:r>
      <w:r>
        <w:instrText xml:space="preserve"> XE "absolute paths startRange" </w:instrText>
      </w:r>
      <w:r>
        <w:fldChar w:fldCharType="end"/>
      </w:r>
      <w:r w:rsidR="00D15E11" w:rsidRPr="00D15E11">
        <w:rPr>
          <w:lang w:eastAsia="en-GB"/>
        </w:rPr>
        <w:t xml:space="preserve">The first time we call the </w:t>
      </w:r>
      <w:r w:rsidR="00D15E11" w:rsidRPr="00612E10">
        <w:rPr>
          <w:rStyle w:val="Literal"/>
        </w:rPr>
        <w:t>add_to_waitlist</w:t>
      </w:r>
      <w:r w:rsidR="00D15E11" w:rsidRPr="00067CAA">
        <w:t xml:space="preserve"> function in </w:t>
      </w:r>
      <w:r w:rsidR="00D15E11" w:rsidRPr="00612E10">
        <w:rPr>
          <w:rStyle w:val="Literal"/>
        </w:rPr>
        <w:t>eat_at_restaurant</w:t>
      </w:r>
      <w:r w:rsidR="00D15E11" w:rsidRPr="00067CAA">
        <w:t>,</w:t>
      </w:r>
      <w:r w:rsidR="00067CAA" w:rsidRPr="00067CAA">
        <w:t xml:space="preserve"> </w:t>
      </w:r>
      <w:r w:rsidR="00D15E11" w:rsidRPr="00067CAA">
        <w:t xml:space="preserve">we use an absolute path. The </w:t>
      </w:r>
      <w:r w:rsidR="00D15E11" w:rsidRPr="00612E10">
        <w:rPr>
          <w:rStyle w:val="Literal"/>
        </w:rPr>
        <w:t>add_to_waitlist</w:t>
      </w:r>
      <w:r w:rsidR="00D15E11" w:rsidRPr="00067CAA">
        <w:t xml:space="preserve"> function is defined in the same</w:t>
      </w:r>
      <w:r w:rsidR="00067CAA" w:rsidRPr="00067CAA">
        <w:t xml:space="preserve"> </w:t>
      </w:r>
      <w:r w:rsidR="00D15E11" w:rsidRPr="00067CAA">
        <w:t xml:space="preserve">crate as </w:t>
      </w:r>
      <w:r w:rsidR="00D15E11" w:rsidRPr="00612E10">
        <w:rPr>
          <w:rStyle w:val="Literal"/>
        </w:rPr>
        <w:t>eat_at_restaurant</w:t>
      </w:r>
      <w:r w:rsidR="00D15E11" w:rsidRPr="00067CAA">
        <w:t xml:space="preserve">, which means we can use the </w:t>
      </w:r>
      <w:r w:rsidR="00D15E11" w:rsidRPr="00612E10">
        <w:rPr>
          <w:rStyle w:val="Literal"/>
        </w:rPr>
        <w:t>crate</w:t>
      </w:r>
      <w:r w:rsidR="00D15E11" w:rsidRPr="00067CAA">
        <w:t xml:space="preserve"> keyword to</w:t>
      </w:r>
      <w:r w:rsidR="00067CAA" w:rsidRPr="00067CAA">
        <w:t xml:space="preserve"> </w:t>
      </w:r>
      <w:r w:rsidR="00D15E11" w:rsidRPr="00067CAA">
        <w:t>start an absolute path. We then include each of the successive modules until we</w:t>
      </w:r>
      <w:r w:rsidR="00067CAA" w:rsidRPr="00067CAA">
        <w:t xml:space="preserve"> </w:t>
      </w:r>
      <w:r w:rsidR="00D15E11" w:rsidRPr="00067CAA">
        <w:t xml:space="preserve">make our way to </w:t>
      </w:r>
      <w:r w:rsidR="00D15E11" w:rsidRPr="00612E10">
        <w:rPr>
          <w:rStyle w:val="Literal"/>
        </w:rPr>
        <w:t>add_to_waitlist</w:t>
      </w:r>
      <w:r w:rsidR="00D15E11" w:rsidRPr="00067CAA">
        <w:t>. You can imagine a filesystem with the same</w:t>
      </w:r>
      <w:r w:rsidR="00067CAA" w:rsidRPr="00067CAA">
        <w:t xml:space="preserve"> </w:t>
      </w:r>
      <w:r w:rsidR="00D15E11" w:rsidRPr="00067CAA">
        <w:t xml:space="preserve">structure: we’d specify the path </w:t>
      </w:r>
      <w:r w:rsidR="00D15E11" w:rsidRPr="00612E10">
        <w:rPr>
          <w:rStyle w:val="Literal"/>
        </w:rPr>
        <w:t>/front_of_house/hosting/add_to_waitlist</w:t>
      </w:r>
      <w:r w:rsidR="00D15E11" w:rsidRPr="00067CAA">
        <w:t xml:space="preserve"> to</w:t>
      </w:r>
      <w:r w:rsidR="00067CAA" w:rsidRPr="00067CAA">
        <w:t xml:space="preserve"> </w:t>
      </w:r>
      <w:r w:rsidR="00D15E11" w:rsidRPr="00067CAA">
        <w:t xml:space="preserve">run the </w:t>
      </w:r>
      <w:r w:rsidR="00D15E11" w:rsidRPr="00612E10">
        <w:rPr>
          <w:rStyle w:val="Literal"/>
        </w:rPr>
        <w:t>add_to_waitlist</w:t>
      </w:r>
      <w:r w:rsidR="00D15E11" w:rsidRPr="00067CAA">
        <w:t xml:space="preserve"> program; using the </w:t>
      </w:r>
      <w:r w:rsidR="00D15E11" w:rsidRPr="00612E10">
        <w:rPr>
          <w:rStyle w:val="Literal"/>
        </w:rPr>
        <w:t>crate</w:t>
      </w:r>
      <w:r w:rsidR="00D15E11" w:rsidRPr="00067CAA">
        <w:t xml:space="preserve"> name to start from the</w:t>
      </w:r>
      <w:r w:rsidR="00067CAA" w:rsidRPr="00067CAA">
        <w:t xml:space="preserve"> </w:t>
      </w:r>
      <w:r w:rsidR="00D15E11" w:rsidRPr="00067CAA">
        <w:t xml:space="preserve">crate root is like using </w:t>
      </w:r>
      <w:r w:rsidR="00D15E11" w:rsidRPr="00612E10">
        <w:rPr>
          <w:rStyle w:val="Literal"/>
        </w:rPr>
        <w:t>/</w:t>
      </w:r>
      <w:r w:rsidR="00D15E11" w:rsidRPr="00D15E11">
        <w:rPr>
          <w:lang w:eastAsia="en-GB"/>
        </w:rPr>
        <w:t xml:space="preserve"> to start from the filesystem root in your shell.</w:t>
      </w:r>
      <w:r>
        <w:fldChar w:fldCharType="begin"/>
      </w:r>
      <w:r>
        <w:instrText xml:space="preserve"> XE "paths:absolute endRange" </w:instrText>
      </w:r>
      <w:r>
        <w:fldChar w:fldCharType="end"/>
      </w:r>
      <w:r>
        <w:fldChar w:fldCharType="begin"/>
      </w:r>
      <w:r>
        <w:instrText xml:space="preserve"> XE "absolute paths endRange" </w:instrText>
      </w:r>
      <w:r>
        <w:fldChar w:fldCharType="end"/>
      </w:r>
    </w:p>
    <w:p w14:paraId="4D2CAA91" w14:textId="1A0FC8A7" w:rsidR="00D15E11" w:rsidRPr="00D15E11" w:rsidRDefault="009059C8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"paths:relative startRange" </w:instrText>
      </w:r>
      <w:r>
        <w:fldChar w:fldCharType="end"/>
      </w:r>
      <w:r>
        <w:fldChar w:fldCharType="begin"/>
      </w:r>
      <w:r>
        <w:instrText xml:space="preserve"> XE "relative paths startRange" </w:instrText>
      </w:r>
      <w:r>
        <w:fldChar w:fldCharType="end"/>
      </w:r>
      <w:r w:rsidR="00D15E11" w:rsidRPr="00D15E11">
        <w:rPr>
          <w:lang w:eastAsia="en-GB"/>
        </w:rPr>
        <w:t xml:space="preserve">The second time we call </w:t>
      </w:r>
      <w:r w:rsidR="00D15E11" w:rsidRPr="00612E10">
        <w:rPr>
          <w:rStyle w:val="Literal"/>
        </w:rPr>
        <w:t>add_to_waitlist</w:t>
      </w:r>
      <w:r w:rsidR="00D15E11" w:rsidRPr="00067CAA">
        <w:t xml:space="preserve"> in </w:t>
      </w:r>
      <w:r w:rsidR="00D15E11" w:rsidRPr="00612E10">
        <w:rPr>
          <w:rStyle w:val="Literal"/>
        </w:rPr>
        <w:t>eat_at_restaurant</w:t>
      </w:r>
      <w:r w:rsidR="00D15E11" w:rsidRPr="00067CAA">
        <w:t>, we use a</w:t>
      </w:r>
      <w:r w:rsidR="00067CAA" w:rsidRPr="00067CAA">
        <w:t xml:space="preserve"> </w:t>
      </w:r>
      <w:r w:rsidR="00D15E11" w:rsidRPr="00067CAA">
        <w:t xml:space="preserve">relative path. The path starts with </w:t>
      </w:r>
      <w:r w:rsidR="00D15E11" w:rsidRPr="00612E10">
        <w:rPr>
          <w:rStyle w:val="Literal"/>
        </w:rPr>
        <w:t>front_of_house</w:t>
      </w:r>
      <w:r w:rsidR="00D15E11" w:rsidRPr="00067CAA">
        <w:t>, the name of the module</w:t>
      </w:r>
      <w:r w:rsidR="00067CAA" w:rsidRPr="00067CAA">
        <w:t xml:space="preserve"> </w:t>
      </w:r>
      <w:r w:rsidR="00D15E11" w:rsidRPr="00067CAA">
        <w:t xml:space="preserve">defined at the same level of the module tree as </w:t>
      </w:r>
      <w:r w:rsidR="00D15E11" w:rsidRPr="00612E10">
        <w:rPr>
          <w:rStyle w:val="Literal"/>
        </w:rPr>
        <w:t>eat_at_restaurant</w:t>
      </w:r>
      <w:r w:rsidR="00D15E11" w:rsidRPr="00067CAA">
        <w:t>. Here the</w:t>
      </w:r>
      <w:r w:rsidR="00067CAA" w:rsidRPr="00067CAA">
        <w:t xml:space="preserve"> </w:t>
      </w:r>
      <w:r w:rsidR="00D15E11" w:rsidRPr="00067CAA">
        <w:t>filesystem equivalent would be using the path</w:t>
      </w:r>
      <w:r w:rsidR="00067CAA" w:rsidRPr="00067CAA">
        <w:t xml:space="preserve"> </w:t>
      </w:r>
      <w:r w:rsidR="00D15E11" w:rsidRPr="00612E10">
        <w:rPr>
          <w:rStyle w:val="Literal"/>
        </w:rPr>
        <w:t>front_of_house/hosting/add_to_waitlist</w:t>
      </w:r>
      <w:r w:rsidR="00D15E11" w:rsidRPr="00D15E11">
        <w:rPr>
          <w:lang w:eastAsia="en-GB"/>
        </w:rPr>
        <w:t>. Starting with a module name means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that the path is relative.</w:t>
      </w:r>
    </w:p>
    <w:p w14:paraId="00CB912A" w14:textId="2AAB891D" w:rsidR="00D15E11" w:rsidRPr="00D15E11" w:rsidRDefault="006F252C" w:rsidP="009F7354">
      <w:pPr>
        <w:pStyle w:val="Body"/>
        <w:rPr>
          <w:lang w:eastAsia="en-GB"/>
        </w:rPr>
      </w:pPr>
      <w:r>
        <w:fldChar w:fldCharType="begin"/>
      </w:r>
      <w:r>
        <w:instrText xml:space="preserve"> XE "paths:absolute startRange" </w:instrText>
      </w:r>
      <w:r>
        <w:fldChar w:fldCharType="end"/>
      </w:r>
      <w:r>
        <w:fldChar w:fldCharType="begin"/>
      </w:r>
      <w:r>
        <w:instrText xml:space="preserve"> XE "absolute paths startRange" </w:instrText>
      </w:r>
      <w:r>
        <w:fldChar w:fldCharType="end"/>
      </w:r>
      <w:r w:rsidR="00D15E11" w:rsidRPr="00D15E11">
        <w:rPr>
          <w:lang w:eastAsia="en-GB"/>
        </w:rPr>
        <w:t>Choosing whether to use a relative or absolute path is a decision you’ll make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 xml:space="preserve">based on your project, and </w:t>
      </w:r>
      <w:r w:rsidR="00981DFD">
        <w:rPr>
          <w:lang w:eastAsia="en-GB"/>
        </w:rPr>
        <w:t xml:space="preserve">it </w:t>
      </w:r>
      <w:r w:rsidR="00D15E11" w:rsidRPr="00D15E11">
        <w:rPr>
          <w:lang w:eastAsia="en-GB"/>
        </w:rPr>
        <w:t>depends on whether you’re more likely to move item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definition code separately from or together with the code that uses the item.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For example, if we move</w:t>
      </w:r>
      <w:r w:rsidR="004B62FD">
        <w:rPr>
          <w:lang w:eastAsia="en-GB"/>
        </w:rPr>
        <w:t>d</w:t>
      </w:r>
      <w:r w:rsidR="00D15E11" w:rsidRPr="00D15E11">
        <w:rPr>
          <w:lang w:eastAsia="en-GB"/>
        </w:rPr>
        <w:t xml:space="preserve"> the </w:t>
      </w:r>
      <w:r w:rsidR="00D15E11" w:rsidRPr="00612E10">
        <w:rPr>
          <w:rStyle w:val="Literal"/>
        </w:rPr>
        <w:t>front_of_house</w:t>
      </w:r>
      <w:r w:rsidR="00D15E11" w:rsidRPr="00067CAA">
        <w:t xml:space="preserve"> module and the </w:t>
      </w:r>
      <w:r w:rsidR="00D15E11" w:rsidRPr="00612E10">
        <w:rPr>
          <w:rStyle w:val="Literal"/>
        </w:rPr>
        <w:t>eat_at_restaurant</w:t>
      </w:r>
      <w:r w:rsidR="00067CAA" w:rsidRPr="00067CAA">
        <w:t xml:space="preserve"> </w:t>
      </w:r>
      <w:r w:rsidR="00D15E11" w:rsidRPr="00067CAA">
        <w:t xml:space="preserve">function into a module named </w:t>
      </w:r>
      <w:r w:rsidR="00D15E11" w:rsidRPr="00612E10">
        <w:rPr>
          <w:rStyle w:val="Literal"/>
        </w:rPr>
        <w:t>customer_experience</w:t>
      </w:r>
      <w:r w:rsidR="00D15E11" w:rsidRPr="00067CAA">
        <w:t xml:space="preserve">, we’d need to update </w:t>
      </w:r>
      <w:r w:rsidR="00D15E11" w:rsidRPr="00067CAA">
        <w:lastRenderedPageBreak/>
        <w:t>the</w:t>
      </w:r>
      <w:r w:rsidR="00067CAA" w:rsidRPr="00067CAA">
        <w:t xml:space="preserve"> </w:t>
      </w:r>
      <w:r w:rsidR="00D15E11" w:rsidRPr="00067CAA">
        <w:t xml:space="preserve">absolute path to </w:t>
      </w:r>
      <w:r w:rsidR="00D15E11" w:rsidRPr="00612E10">
        <w:rPr>
          <w:rStyle w:val="Literal"/>
        </w:rPr>
        <w:t>add_to_waitlist</w:t>
      </w:r>
      <w:r w:rsidR="00D15E11" w:rsidRPr="00067CAA">
        <w:t>, but the relative path would still be valid.</w:t>
      </w:r>
      <w:r w:rsidR="00067CAA" w:rsidRPr="00067CAA">
        <w:t xml:space="preserve"> </w:t>
      </w:r>
      <w:r w:rsidR="00D15E11" w:rsidRPr="00067CAA">
        <w:t xml:space="preserve">However, if we moved the </w:t>
      </w:r>
      <w:r w:rsidR="00D15E11" w:rsidRPr="00612E10">
        <w:rPr>
          <w:rStyle w:val="Literal"/>
        </w:rPr>
        <w:t>eat_at_restaurant</w:t>
      </w:r>
      <w:r w:rsidR="00D15E11" w:rsidRPr="00067CAA">
        <w:t xml:space="preserve"> function separately into a module</w:t>
      </w:r>
      <w:r w:rsidR="00067CAA" w:rsidRPr="00067CAA">
        <w:t xml:space="preserve"> </w:t>
      </w:r>
      <w:r w:rsidR="00D15E11" w:rsidRPr="00067CAA">
        <w:t xml:space="preserve">named </w:t>
      </w:r>
      <w:r w:rsidR="00D15E11" w:rsidRPr="00612E10">
        <w:rPr>
          <w:rStyle w:val="Literal"/>
        </w:rPr>
        <w:t>dining</w:t>
      </w:r>
      <w:r w:rsidR="00D15E11" w:rsidRPr="00067CAA">
        <w:t xml:space="preserve">, the absolute path to the </w:t>
      </w:r>
      <w:r w:rsidR="00D15E11" w:rsidRPr="00612E10">
        <w:rPr>
          <w:rStyle w:val="Literal"/>
        </w:rPr>
        <w:t>add_to_waitlist</w:t>
      </w:r>
      <w:r w:rsidR="00D15E11" w:rsidRPr="00D15E11">
        <w:rPr>
          <w:lang w:eastAsia="en-GB"/>
        </w:rPr>
        <w:t xml:space="preserve"> call would stay the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same, but the relative path would need to be updated.</w:t>
      </w:r>
      <w:r w:rsidR="009F7354">
        <w:rPr>
          <w:lang w:eastAsia="en-GB"/>
        </w:rPr>
        <w:t xml:space="preserve"> </w:t>
      </w:r>
      <w:r w:rsidR="00D15E11" w:rsidRPr="00D15E11">
        <w:rPr>
          <w:lang w:eastAsia="en-GB"/>
        </w:rPr>
        <w:t>Our preference in general is to specify absolute paths because it’s more likely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we’ll want to move code definitions and item calls independently of each other.</w:t>
      </w:r>
      <w:r w:rsidR="009059C8">
        <w:fldChar w:fldCharType="begin"/>
      </w:r>
      <w:r w:rsidR="009059C8">
        <w:instrText xml:space="preserve"> XE "paths:relative endRange" </w:instrText>
      </w:r>
      <w:r w:rsidR="009059C8">
        <w:fldChar w:fldCharType="end"/>
      </w:r>
      <w:r w:rsidR="009059C8">
        <w:fldChar w:fldCharType="begin"/>
      </w:r>
      <w:r w:rsidR="009059C8">
        <w:instrText xml:space="preserve"> XE "relative paths endRange" </w:instrText>
      </w:r>
      <w:r w:rsidR="009059C8">
        <w:fldChar w:fldCharType="end"/>
      </w:r>
      <w:r w:rsidR="001D1433">
        <w:fldChar w:fldCharType="begin"/>
      </w:r>
      <w:r w:rsidR="001D1433">
        <w:instrText xml:space="preserve"> XE "paths:absolute endRange" </w:instrText>
      </w:r>
      <w:r w:rsidR="001D1433">
        <w:fldChar w:fldCharType="end"/>
      </w:r>
      <w:r w:rsidR="001D1433">
        <w:fldChar w:fldCharType="begin"/>
      </w:r>
      <w:r w:rsidR="001D1433">
        <w:instrText xml:space="preserve"> XE "absolute paths endRange" </w:instrText>
      </w:r>
      <w:r w:rsidR="001D1433">
        <w:fldChar w:fldCharType="end"/>
      </w:r>
    </w:p>
    <w:p w14:paraId="1C8C9D0D" w14:textId="697C05D5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Let’s try to compile Listing 7-3 and find out why it won’t compile yet!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error</w:t>
      </w:r>
      <w:r w:rsidR="004B62FD">
        <w:rPr>
          <w:lang w:eastAsia="en-GB"/>
        </w:rPr>
        <w:t>s</w:t>
      </w:r>
      <w:r w:rsidRPr="00D15E11">
        <w:rPr>
          <w:lang w:eastAsia="en-GB"/>
        </w:rPr>
        <w:t xml:space="preserve"> we get </w:t>
      </w:r>
      <w:r w:rsidR="004B62FD">
        <w:rPr>
          <w:lang w:eastAsia="en-GB"/>
        </w:rPr>
        <w:t>are</w:t>
      </w:r>
      <w:r w:rsidR="004B62FD" w:rsidRPr="00D15E11">
        <w:rPr>
          <w:lang w:eastAsia="en-GB"/>
        </w:rPr>
        <w:t xml:space="preserve"> </w:t>
      </w:r>
      <w:r w:rsidRPr="00D15E11">
        <w:rPr>
          <w:lang w:eastAsia="en-GB"/>
        </w:rPr>
        <w:t>shown in Listing 7-4.</w:t>
      </w:r>
    </w:p>
    <w:p w14:paraId="5971B651" w14:textId="77777777" w:rsidR="00D15E11" w:rsidRPr="00057B34" w:rsidRDefault="00D15E11" w:rsidP="00612E10">
      <w:pPr>
        <w:pStyle w:val="Code"/>
        <w:rPr>
          <w:rStyle w:val="LiteralBold"/>
        </w:rPr>
      </w:pPr>
      <w:r w:rsidRPr="00D15E11">
        <w:rPr>
          <w:lang w:eastAsia="en-GB"/>
        </w:rPr>
        <w:t xml:space="preserve">$ </w:t>
      </w:r>
      <w:r w:rsidRPr="00057B34">
        <w:rPr>
          <w:rStyle w:val="LiteralBold"/>
        </w:rPr>
        <w:t>cargo build</w:t>
      </w:r>
    </w:p>
    <w:p w14:paraId="7A6C2869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Compiling restaurant v0.1.0 (file:///projects/restaurant)</w:t>
      </w:r>
    </w:p>
    <w:p w14:paraId="22574AB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error[E0603]: module `hosting` is private</w:t>
      </w:r>
    </w:p>
    <w:p w14:paraId="09DA3104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--&gt; src/lib.rs:9:28</w:t>
      </w:r>
    </w:p>
    <w:p w14:paraId="1297147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</w:t>
      </w:r>
    </w:p>
    <w:p w14:paraId="48F8BA9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9 |     crate::front_of_house::hosting::add_to_waitlist();</w:t>
      </w:r>
    </w:p>
    <w:p w14:paraId="091A6CBA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                            ^^^^^^^ private module</w:t>
      </w:r>
    </w:p>
    <w:p w14:paraId="55C9CE72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</w:t>
      </w:r>
    </w:p>
    <w:p w14:paraId="3A01D211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note: the module `hosting` is defined here</w:t>
      </w:r>
    </w:p>
    <w:p w14:paraId="72E4AA2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--&gt; src/lib.rs:2:5</w:t>
      </w:r>
    </w:p>
    <w:p w14:paraId="4961253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</w:t>
      </w:r>
    </w:p>
    <w:p w14:paraId="2EDD708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2 |     mod hosting {</w:t>
      </w:r>
    </w:p>
    <w:p w14:paraId="00335BDE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     ^^^^^^^^^^^</w:t>
      </w:r>
    </w:p>
    <w:p w14:paraId="4D57FF2E" w14:textId="77777777" w:rsidR="00D15E11" w:rsidRPr="00D15E11" w:rsidRDefault="00D15E11" w:rsidP="00612E10">
      <w:pPr>
        <w:pStyle w:val="Code"/>
        <w:rPr>
          <w:lang w:eastAsia="en-GB"/>
        </w:rPr>
      </w:pPr>
    </w:p>
    <w:p w14:paraId="43E57602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error[E0603]: module `hosting` is private</w:t>
      </w:r>
    </w:p>
    <w:p w14:paraId="54ECFAF9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--&gt; src/lib.rs:12:21</w:t>
      </w:r>
    </w:p>
    <w:p w14:paraId="226510E7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|</w:t>
      </w:r>
    </w:p>
    <w:p w14:paraId="1A463DB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12 |     front_of_house::hosting::add_to_waitlist();</w:t>
      </w:r>
    </w:p>
    <w:p w14:paraId="13BA807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|                     ^^^^^^^ private module</w:t>
      </w:r>
    </w:p>
    <w:p w14:paraId="74DFB0D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|</w:t>
      </w:r>
    </w:p>
    <w:p w14:paraId="4490373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note: the module `hosting` is defined here</w:t>
      </w:r>
    </w:p>
    <w:p w14:paraId="6BA336C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--&gt; src/lib.rs:2:5</w:t>
      </w:r>
    </w:p>
    <w:p w14:paraId="6F7995E2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|</w:t>
      </w:r>
    </w:p>
    <w:p w14:paraId="2677E96D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2  |     mod hosting {</w:t>
      </w:r>
    </w:p>
    <w:p w14:paraId="6142CAD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|     ^^^^^^^^^^^</w:t>
      </w:r>
    </w:p>
    <w:p w14:paraId="5A6CAEE9" w14:textId="2D6648DE" w:rsidR="00D15E11" w:rsidRPr="00D15E11" w:rsidRDefault="00D15E11" w:rsidP="002E1DF3">
      <w:pPr>
        <w:pStyle w:val="CodeListingCaption"/>
        <w:rPr>
          <w:lang w:eastAsia="en-GB"/>
        </w:rPr>
      </w:pPr>
      <w:r w:rsidRPr="00D15E11">
        <w:rPr>
          <w:lang w:eastAsia="en-GB"/>
        </w:rPr>
        <w:t>Compiler errors from building the code in Listing 7-3</w:t>
      </w:r>
    </w:p>
    <w:p w14:paraId="167F16CF" w14:textId="5704C5E2" w:rsidR="00D15E11" w:rsidRPr="00D15E11" w:rsidRDefault="00D170B4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"privacy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"private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"public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C6E39">
        <w:fldChar w:fldCharType="begin"/>
      </w:r>
      <w:r w:rsidR="00DC6E39">
        <w:instrText xml:space="preserve"> XE "privacy rules</w:instrText>
      </w:r>
      <w:r w:rsidR="00DC6E39" w:rsidRPr="00027F7B">
        <w:instrText xml:space="preserve"> </w:instrText>
      </w:r>
      <w:r w:rsidR="00DC6E39">
        <w:instrText>start</w:instrText>
      </w:r>
      <w:r w:rsidR="00DC6E39" w:rsidRPr="00027F7B">
        <w:instrText>Range</w:instrText>
      </w:r>
      <w:r w:rsidR="00DC6E39">
        <w:instrText xml:space="preserve">" </w:instrText>
      </w:r>
      <w:r w:rsidR="00DC6E39">
        <w:fldChar w:fldCharType="end"/>
      </w:r>
      <w:r w:rsidR="00D15E11" w:rsidRPr="00067CAA">
        <w:t xml:space="preserve">The error messages say that module </w:t>
      </w:r>
      <w:r w:rsidR="00D15E11" w:rsidRPr="00612E10">
        <w:rPr>
          <w:rStyle w:val="Literal"/>
        </w:rPr>
        <w:t>hosting</w:t>
      </w:r>
      <w:r w:rsidR="00D15E11" w:rsidRPr="00067CAA">
        <w:t xml:space="preserve"> is private. In other words, we</w:t>
      </w:r>
      <w:r w:rsidR="00067CAA" w:rsidRPr="00067CAA">
        <w:t xml:space="preserve"> </w:t>
      </w:r>
      <w:r w:rsidR="00D15E11" w:rsidRPr="00067CAA">
        <w:t xml:space="preserve">have the correct paths for the </w:t>
      </w:r>
      <w:r w:rsidR="00D15E11" w:rsidRPr="00612E10">
        <w:rPr>
          <w:rStyle w:val="Literal"/>
        </w:rPr>
        <w:t>hosting</w:t>
      </w:r>
      <w:r w:rsidR="00D15E11" w:rsidRPr="00067CAA">
        <w:t xml:space="preserve"> module and the </w:t>
      </w:r>
      <w:r w:rsidR="00D15E11" w:rsidRPr="00612E10">
        <w:rPr>
          <w:rStyle w:val="Literal"/>
        </w:rPr>
        <w:t>add_to_waitlist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function, but Rust won’t let us use them because it doesn’t have access to the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private sections. In Rust, all items (functions, methods, structs, enums,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modules, and constants) are private to parent modules by default. If you want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to make an item like a function or struct private, you put it in a module.</w:t>
      </w:r>
    </w:p>
    <w:p w14:paraId="249AC7D6" w14:textId="407BC207" w:rsidR="00D15E11" w:rsidRPr="00D15E11" w:rsidRDefault="00F95519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"parent modules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"child modules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"ancestor modules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>Items in a parent module can’t use the private items inside child modules, but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items in child modules can use the items in their ancestor modules. This is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 xml:space="preserve">because child modules wrap and hide their </w:t>
      </w:r>
      <w:r w:rsidR="00D15E11" w:rsidRPr="00D15E11">
        <w:rPr>
          <w:lang w:eastAsia="en-GB"/>
        </w:rPr>
        <w:lastRenderedPageBreak/>
        <w:t>implementation details, but the child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modules can see the context in which they’re defined. To continue with our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metaphor, think of the privacy rules as being like the back office of a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restaurant: what goes on in there is private to restaurant customers, but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office managers can see and do everything in the restaurant they operate.</w:t>
      </w:r>
      <w:r w:rsidR="009C63A1">
        <w:fldChar w:fldCharType="begin"/>
      </w:r>
      <w:r w:rsidR="009C63A1">
        <w:instrText xml:space="preserve"> XE "parent modules</w:instrText>
      </w:r>
      <w:r w:rsidR="009C63A1" w:rsidRPr="00027F7B">
        <w:instrText xml:space="preserve"> </w:instrText>
      </w:r>
      <w:r w:rsidR="009C63A1">
        <w:instrText>end</w:instrText>
      </w:r>
      <w:r w:rsidR="009C63A1" w:rsidRPr="00027F7B">
        <w:instrText>Range</w:instrText>
      </w:r>
      <w:r w:rsidR="009C63A1">
        <w:instrText xml:space="preserve">" </w:instrText>
      </w:r>
      <w:r w:rsidR="009C63A1">
        <w:fldChar w:fldCharType="end"/>
      </w:r>
      <w:r w:rsidR="009C63A1">
        <w:fldChar w:fldCharType="begin"/>
      </w:r>
      <w:r w:rsidR="009C63A1">
        <w:instrText xml:space="preserve"> XE "child modules</w:instrText>
      </w:r>
      <w:r w:rsidR="009C63A1" w:rsidRPr="00027F7B">
        <w:instrText xml:space="preserve"> </w:instrText>
      </w:r>
      <w:r w:rsidR="009C63A1">
        <w:instrText>end</w:instrText>
      </w:r>
      <w:r w:rsidR="009C63A1" w:rsidRPr="00027F7B">
        <w:instrText>Range</w:instrText>
      </w:r>
      <w:r w:rsidR="009C63A1">
        <w:instrText xml:space="preserve">" </w:instrText>
      </w:r>
      <w:r w:rsidR="009C63A1">
        <w:fldChar w:fldCharType="end"/>
      </w:r>
      <w:r w:rsidR="009C63A1">
        <w:fldChar w:fldCharType="begin"/>
      </w:r>
      <w:r w:rsidR="009C63A1">
        <w:instrText xml:space="preserve"> XE "ancestor modules</w:instrText>
      </w:r>
      <w:r w:rsidR="009C63A1" w:rsidRPr="00027F7B">
        <w:instrText xml:space="preserve"> </w:instrText>
      </w:r>
      <w:r w:rsidR="009C63A1">
        <w:instrText>end</w:instrText>
      </w:r>
      <w:r w:rsidR="009C63A1" w:rsidRPr="00027F7B">
        <w:instrText>Range</w:instrText>
      </w:r>
      <w:r w:rsidR="009C63A1">
        <w:instrText xml:space="preserve">" </w:instrText>
      </w:r>
      <w:r w:rsidR="009C63A1">
        <w:fldChar w:fldCharType="end"/>
      </w:r>
    </w:p>
    <w:p w14:paraId="60F11EE7" w14:textId="37210388" w:rsidR="00D15E11" w:rsidRPr="00D15E11" w:rsidRDefault="00D15E11" w:rsidP="00067CAA">
      <w:pPr>
        <w:pStyle w:val="Body"/>
        <w:rPr>
          <w:lang w:eastAsia="en-GB"/>
        </w:rPr>
      </w:pPr>
      <w:r w:rsidRPr="00067CAA">
        <w:t>Rust chose to have the module system function this way so that hiding inner</w:t>
      </w:r>
      <w:r w:rsidR="00067CAA" w:rsidRPr="00067CAA">
        <w:t xml:space="preserve"> </w:t>
      </w:r>
      <w:r w:rsidRPr="00067CAA">
        <w:t>implementation details is the default. That way, you know which parts of the</w:t>
      </w:r>
      <w:r w:rsidR="00067CAA" w:rsidRPr="00067CAA">
        <w:t xml:space="preserve"> </w:t>
      </w:r>
      <w:r w:rsidRPr="00067CAA">
        <w:t>inner code you can change without breaking outer code. However, Rust does give</w:t>
      </w:r>
      <w:r w:rsidR="00067CAA" w:rsidRPr="00067CAA">
        <w:t xml:space="preserve"> </w:t>
      </w:r>
      <w:r w:rsidRPr="00067CAA">
        <w:t>you the option to expose inner parts of child modules’ code to outer ancestor</w:t>
      </w:r>
      <w:r w:rsidR="00067CAA" w:rsidRPr="00067CAA">
        <w:t xml:space="preserve"> </w:t>
      </w:r>
      <w:r w:rsidRPr="00067CAA">
        <w:t xml:space="preserve">modules by using the </w:t>
      </w:r>
      <w:r w:rsidRPr="00612E10">
        <w:rPr>
          <w:rStyle w:val="Literal"/>
        </w:rPr>
        <w:t>pub</w:t>
      </w:r>
      <w:r w:rsidRPr="00D15E11">
        <w:rPr>
          <w:lang w:eastAsia="en-GB"/>
        </w:rPr>
        <w:t xml:space="preserve"> keyword to make an item public.</w:t>
      </w:r>
    </w:p>
    <w:bookmarkStart w:id="10" w:name="exposing-paths-with-the-`pub`-keyword"/>
    <w:bookmarkStart w:id="11" w:name="_Toc106889096"/>
    <w:bookmarkEnd w:id="10"/>
    <w:p w14:paraId="1D3B6CAC" w14:textId="3218CB97" w:rsidR="00D15E11" w:rsidRPr="00D15E11" w:rsidRDefault="008D236A" w:rsidP="00A50468">
      <w:pPr>
        <w:pStyle w:val="HeadB"/>
        <w:rPr>
          <w:lang w:eastAsia="en-GB"/>
        </w:rPr>
      </w:pPr>
      <w:r>
        <w:fldChar w:fldCharType="begin"/>
      </w:r>
      <w:r>
        <w:instrText xml:space="preserve"> XE "pub keyword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A50468">
        <w:t xml:space="preserve">Exposing Paths with the </w:t>
      </w:r>
      <w:r w:rsidR="00D15E11" w:rsidRPr="00612E10">
        <w:t>pub</w:t>
      </w:r>
      <w:r w:rsidR="00D15E11" w:rsidRPr="00D15E11">
        <w:rPr>
          <w:lang w:eastAsia="en-GB"/>
        </w:rPr>
        <w:t xml:space="preserve"> Keyword</w:t>
      </w:r>
      <w:bookmarkEnd w:id="11"/>
    </w:p>
    <w:p w14:paraId="0BC4B36B" w14:textId="14A6FB19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Let’s return to the error in Listing 7-4 that told us the </w:t>
      </w:r>
      <w:r w:rsidRPr="00612E10">
        <w:rPr>
          <w:rStyle w:val="Literal"/>
        </w:rPr>
        <w:t>hosting</w:t>
      </w:r>
      <w:r w:rsidRPr="00067CAA">
        <w:t xml:space="preserve"> module is</w:t>
      </w:r>
      <w:r w:rsidR="00067CAA" w:rsidRPr="00067CAA">
        <w:t xml:space="preserve"> </w:t>
      </w:r>
      <w:r w:rsidRPr="00067CAA">
        <w:t xml:space="preserve">private. We want the </w:t>
      </w:r>
      <w:r w:rsidRPr="00612E10">
        <w:rPr>
          <w:rStyle w:val="Literal"/>
        </w:rPr>
        <w:t>eat_at_restaurant</w:t>
      </w:r>
      <w:r w:rsidRPr="00067CAA">
        <w:t xml:space="preserve"> function in the parent module to have</w:t>
      </w:r>
      <w:r w:rsidR="00067CAA" w:rsidRPr="00067CAA">
        <w:t xml:space="preserve"> </w:t>
      </w:r>
      <w:r w:rsidRPr="00067CAA">
        <w:t xml:space="preserve">access to the </w:t>
      </w:r>
      <w:r w:rsidRPr="00612E10">
        <w:rPr>
          <w:rStyle w:val="Literal"/>
        </w:rPr>
        <w:t>add_to_waitlist</w:t>
      </w:r>
      <w:r w:rsidRPr="00067CAA">
        <w:t xml:space="preserve"> function in the child module, so we mark the</w:t>
      </w:r>
      <w:r w:rsidR="00067CAA" w:rsidRPr="00067CAA">
        <w:t xml:space="preserve"> </w:t>
      </w:r>
      <w:r w:rsidRPr="00612E10">
        <w:rPr>
          <w:rStyle w:val="Literal"/>
        </w:rPr>
        <w:t>hosting</w:t>
      </w:r>
      <w:r w:rsidRPr="00067CAA">
        <w:t xml:space="preserve"> module with the </w:t>
      </w:r>
      <w:r w:rsidRPr="00612E10">
        <w:rPr>
          <w:rStyle w:val="Literal"/>
        </w:rPr>
        <w:t>pub</w:t>
      </w:r>
      <w:r w:rsidRPr="00D15E11">
        <w:rPr>
          <w:lang w:eastAsia="en-GB"/>
        </w:rPr>
        <w:t xml:space="preserve"> keyword, as shown in Listing 7-5.</w:t>
      </w:r>
    </w:p>
    <w:p w14:paraId="1423B470" w14:textId="167ED4F8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38CDF8BE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mod front_of_house {</w:t>
      </w:r>
    </w:p>
    <w:p w14:paraId="50CC5283" w14:textId="77777777" w:rsidR="00D15E11" w:rsidRPr="009C7F6B" w:rsidRDefault="00D15E11" w:rsidP="00612E10">
      <w:pPr>
        <w:pStyle w:val="Code"/>
        <w:rPr>
          <w:rStyle w:val="LiteralGray"/>
        </w:rPr>
      </w:pPr>
      <w:r w:rsidRPr="00D15E11">
        <w:rPr>
          <w:lang w:eastAsia="en-GB"/>
        </w:rPr>
        <w:t xml:space="preserve">    pub </w:t>
      </w:r>
      <w:r w:rsidRPr="009C7F6B">
        <w:rPr>
          <w:rStyle w:val="LiteralGray"/>
        </w:rPr>
        <w:t>mod hosting {</w:t>
      </w:r>
    </w:p>
    <w:p w14:paraId="49863BFD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    fn add_to_waitlist() {}</w:t>
      </w:r>
    </w:p>
    <w:p w14:paraId="3DB82EEE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}</w:t>
      </w:r>
    </w:p>
    <w:p w14:paraId="41C8AC18" w14:textId="1ABCE5FE" w:rsidR="001A3404" w:rsidRPr="009C7F6B" w:rsidRDefault="00D15E11" w:rsidP="001A3404">
      <w:pPr>
        <w:pStyle w:val="Code"/>
        <w:rPr>
          <w:rStyle w:val="LiteralGray"/>
        </w:rPr>
      </w:pPr>
      <w:r w:rsidRPr="009C7F6B">
        <w:rPr>
          <w:rStyle w:val="LiteralGray"/>
        </w:rPr>
        <w:t>}</w:t>
      </w:r>
    </w:p>
    <w:p w14:paraId="7480C03A" w14:textId="77777777" w:rsidR="001A3404" w:rsidRPr="00D15E11" w:rsidRDefault="001A3404" w:rsidP="001A3404">
      <w:pPr>
        <w:pStyle w:val="Code"/>
        <w:rPr>
          <w:lang w:eastAsia="en-GB"/>
        </w:rPr>
      </w:pPr>
    </w:p>
    <w:p w14:paraId="510DA329" w14:textId="0F5340CE" w:rsidR="00D15E11" w:rsidRPr="009C7F6B" w:rsidRDefault="001A3404" w:rsidP="00425F79">
      <w:pPr>
        <w:pStyle w:val="Code"/>
        <w:rPr>
          <w:rStyle w:val="LiteralItalic"/>
        </w:rPr>
      </w:pPr>
      <w:r w:rsidRPr="009C7F6B">
        <w:rPr>
          <w:rStyle w:val="LiteralItalic"/>
        </w:rPr>
        <w:t>--snip--</w:t>
      </w:r>
    </w:p>
    <w:p w14:paraId="1339404D" w14:textId="6AC79FD9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Declaring the </w:t>
      </w:r>
      <w:r w:rsidRPr="00612E10">
        <w:rPr>
          <w:rStyle w:val="Literal"/>
        </w:rPr>
        <w:t>hosting</w:t>
      </w:r>
      <w:r w:rsidRPr="00067CAA">
        <w:t xml:space="preserve"> module as </w:t>
      </w:r>
      <w:r w:rsidRPr="00612E10">
        <w:rPr>
          <w:rStyle w:val="Literal"/>
        </w:rPr>
        <w:t>pub</w:t>
      </w:r>
      <w:r w:rsidRPr="00067CAA">
        <w:t xml:space="preserve"> to use it from</w:t>
      </w:r>
      <w:r w:rsidR="00067CAA" w:rsidRPr="00067CAA">
        <w:t xml:space="preserve"> </w:t>
      </w:r>
      <w:r w:rsidRPr="00612E10">
        <w:rPr>
          <w:rStyle w:val="Literal"/>
        </w:rPr>
        <w:t>eat_at_restaurant</w:t>
      </w:r>
    </w:p>
    <w:p w14:paraId="16648CBD" w14:textId="07E9DF81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Unfortunately, the code in Listing 7-5 still results in </w:t>
      </w:r>
      <w:r w:rsidR="004D1932">
        <w:rPr>
          <w:lang w:eastAsia="en-GB"/>
        </w:rPr>
        <w:t>compiler</w:t>
      </w:r>
      <w:r w:rsidR="004D1932" w:rsidRPr="00D15E11">
        <w:rPr>
          <w:lang w:eastAsia="en-GB"/>
        </w:rPr>
        <w:t xml:space="preserve"> </w:t>
      </w:r>
      <w:r w:rsidRPr="00D15E11">
        <w:rPr>
          <w:lang w:eastAsia="en-GB"/>
        </w:rPr>
        <w:t>error</w:t>
      </w:r>
      <w:r w:rsidR="004D1932">
        <w:rPr>
          <w:lang w:eastAsia="en-GB"/>
        </w:rPr>
        <w:t>s</w:t>
      </w:r>
      <w:r w:rsidRPr="00D15E11">
        <w:rPr>
          <w:lang w:eastAsia="en-GB"/>
        </w:rPr>
        <w:t>, as shown in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Listing 7-6.</w:t>
      </w:r>
    </w:p>
    <w:p w14:paraId="2A77DC11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$ </w:t>
      </w:r>
      <w:r w:rsidRPr="00057B34">
        <w:rPr>
          <w:rStyle w:val="LiteralBold"/>
        </w:rPr>
        <w:t>cargo build</w:t>
      </w:r>
    </w:p>
    <w:p w14:paraId="534254DC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Compiling restaurant v0.1.0 (file:///projects/restaurant)</w:t>
      </w:r>
    </w:p>
    <w:p w14:paraId="32BE703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error[E0603]: function `add_to_waitlist` is private</w:t>
      </w:r>
    </w:p>
    <w:p w14:paraId="4EE39DDC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--&gt; src/lib.rs:9:37</w:t>
      </w:r>
    </w:p>
    <w:p w14:paraId="0D2BDD6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</w:t>
      </w:r>
    </w:p>
    <w:p w14:paraId="66D8D7FC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9 |     crate::front_of_house::hosting::add_to_waitlist();</w:t>
      </w:r>
    </w:p>
    <w:p w14:paraId="27E2C12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                                     ^^^^^^^^^^^^^^^ private function</w:t>
      </w:r>
    </w:p>
    <w:p w14:paraId="4118D081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</w:t>
      </w:r>
    </w:p>
    <w:p w14:paraId="7003CECF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note: the function `add_to_waitlist` is defined here</w:t>
      </w:r>
    </w:p>
    <w:p w14:paraId="5D21D542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--&gt; src/lib.rs:3:9</w:t>
      </w:r>
    </w:p>
    <w:p w14:paraId="75FF1AC4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</w:t>
      </w:r>
    </w:p>
    <w:p w14:paraId="56B2D095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3 |         fn add_to_waitlist() {}</w:t>
      </w:r>
    </w:p>
    <w:p w14:paraId="24F8B5E1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         ^^^^^^^^^^^^^^^^^^^^</w:t>
      </w:r>
    </w:p>
    <w:p w14:paraId="746632BB" w14:textId="77777777" w:rsidR="00D15E11" w:rsidRPr="00D15E11" w:rsidRDefault="00D15E11" w:rsidP="00612E10">
      <w:pPr>
        <w:pStyle w:val="Code"/>
        <w:rPr>
          <w:lang w:eastAsia="en-GB"/>
        </w:rPr>
      </w:pPr>
    </w:p>
    <w:p w14:paraId="0FB52067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error[E0603]: function `add_to_waitlist` is private</w:t>
      </w:r>
    </w:p>
    <w:p w14:paraId="32A8DB9F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--&gt; src/lib.rs:12:30</w:t>
      </w:r>
    </w:p>
    <w:p w14:paraId="12FE3230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lastRenderedPageBreak/>
        <w:t xml:space="preserve">   |</w:t>
      </w:r>
    </w:p>
    <w:p w14:paraId="3CD8239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12 |     front_of_house::hosting::add_to_waitlist();</w:t>
      </w:r>
    </w:p>
    <w:p w14:paraId="4ADA54FC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|                              ^^^^^^^^^^^^^^^ private function</w:t>
      </w:r>
    </w:p>
    <w:p w14:paraId="34FB2E6D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|</w:t>
      </w:r>
    </w:p>
    <w:p w14:paraId="2330CE2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note: the function `add_to_waitlist` is defined here</w:t>
      </w:r>
    </w:p>
    <w:p w14:paraId="2260D395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--&gt; src/lib.rs:3:9</w:t>
      </w:r>
    </w:p>
    <w:p w14:paraId="77A1BDD0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|</w:t>
      </w:r>
    </w:p>
    <w:p w14:paraId="12FBC7B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3  |         fn add_to_waitlist() {}</w:t>
      </w:r>
    </w:p>
    <w:p w14:paraId="602A0B7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|         ^^^^^^^^^^^^^^^^^^^^</w:t>
      </w:r>
    </w:p>
    <w:p w14:paraId="480635A9" w14:textId="224992ED" w:rsidR="00D15E11" w:rsidRPr="00D15E11" w:rsidRDefault="00D15E11" w:rsidP="002E1DF3">
      <w:pPr>
        <w:pStyle w:val="CodeListingCaption"/>
        <w:rPr>
          <w:lang w:eastAsia="en-GB"/>
        </w:rPr>
      </w:pPr>
      <w:r w:rsidRPr="00D15E11">
        <w:rPr>
          <w:lang w:eastAsia="en-GB"/>
        </w:rPr>
        <w:t>Compiler errors from building the code in Listing 7-5</w:t>
      </w:r>
    </w:p>
    <w:p w14:paraId="31456A0A" w14:textId="6902C66A" w:rsidR="00D15E11" w:rsidRPr="00D15E11" w:rsidRDefault="00E1075F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"public:making items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4F166F">
        <w:fldChar w:fldCharType="begin"/>
      </w:r>
      <w:r w:rsidR="004F166F">
        <w:instrText xml:space="preserve"> XE "functions:making public start</w:instrText>
      </w:r>
      <w:r w:rsidR="004F166F" w:rsidRPr="00027F7B">
        <w:instrText>Range</w:instrText>
      </w:r>
      <w:r w:rsidR="004F166F">
        <w:instrText xml:space="preserve">" </w:instrText>
      </w:r>
      <w:r w:rsidR="004F166F">
        <w:fldChar w:fldCharType="end"/>
      </w:r>
      <w:r w:rsidR="00D15E11" w:rsidRPr="00067CAA">
        <w:t xml:space="preserve">What happened? Adding the </w:t>
      </w:r>
      <w:r w:rsidR="00D15E11" w:rsidRPr="00612E10">
        <w:rPr>
          <w:rStyle w:val="Literal"/>
        </w:rPr>
        <w:t>pub</w:t>
      </w:r>
      <w:r w:rsidR="00D15E11" w:rsidRPr="00067CAA">
        <w:t xml:space="preserve"> keyword in front of </w:t>
      </w:r>
      <w:r w:rsidR="00D15E11" w:rsidRPr="00612E10">
        <w:rPr>
          <w:rStyle w:val="Literal"/>
        </w:rPr>
        <w:t>mod hosting</w:t>
      </w:r>
      <w:r w:rsidR="00D15E11" w:rsidRPr="00067CAA">
        <w:t xml:space="preserve"> makes the</w:t>
      </w:r>
      <w:r w:rsidR="00067CAA" w:rsidRPr="00067CAA">
        <w:t xml:space="preserve"> </w:t>
      </w:r>
      <w:r w:rsidR="00D15E11" w:rsidRPr="00067CAA">
        <w:t xml:space="preserve">module public. With this change, if we can access </w:t>
      </w:r>
      <w:r w:rsidR="00D15E11" w:rsidRPr="00612E10">
        <w:rPr>
          <w:rStyle w:val="Literal"/>
        </w:rPr>
        <w:t>front_of_house</w:t>
      </w:r>
      <w:r w:rsidR="00D15E11" w:rsidRPr="00067CAA">
        <w:t>, we can</w:t>
      </w:r>
      <w:r w:rsidR="00067CAA" w:rsidRPr="00067CAA">
        <w:t xml:space="preserve"> </w:t>
      </w:r>
      <w:r w:rsidR="00D15E11" w:rsidRPr="00067CAA">
        <w:t xml:space="preserve">access </w:t>
      </w:r>
      <w:r w:rsidR="00D15E11" w:rsidRPr="00612E10">
        <w:rPr>
          <w:rStyle w:val="Literal"/>
        </w:rPr>
        <w:t>hosting</w:t>
      </w:r>
      <w:r w:rsidR="00D15E11" w:rsidRPr="00067CAA">
        <w:t xml:space="preserve">. But the </w:t>
      </w:r>
      <w:r w:rsidR="00D15E11" w:rsidRPr="00612E10">
        <w:rPr>
          <w:rStyle w:val="Italic"/>
        </w:rPr>
        <w:t>contents</w:t>
      </w:r>
      <w:r w:rsidR="00D15E11" w:rsidRPr="00067CAA">
        <w:t xml:space="preserve"> of </w:t>
      </w:r>
      <w:r w:rsidR="00D15E11" w:rsidRPr="00612E10">
        <w:rPr>
          <w:rStyle w:val="Literal"/>
        </w:rPr>
        <w:t>hosting</w:t>
      </w:r>
      <w:r w:rsidR="00D15E11" w:rsidRPr="00067CAA">
        <w:t xml:space="preserve"> are still private; making the</w:t>
      </w:r>
      <w:r w:rsidR="00067CAA" w:rsidRPr="00067CAA">
        <w:t xml:space="preserve"> </w:t>
      </w:r>
      <w:r w:rsidR="00D15E11" w:rsidRPr="00067CAA">
        <w:t xml:space="preserve">module public doesn’t make its contents public. The </w:t>
      </w:r>
      <w:r w:rsidR="00D15E11" w:rsidRPr="00612E10">
        <w:rPr>
          <w:rStyle w:val="Literal"/>
        </w:rPr>
        <w:t>pub</w:t>
      </w:r>
      <w:r w:rsidR="00D15E11" w:rsidRPr="00D15E11">
        <w:rPr>
          <w:lang w:eastAsia="en-GB"/>
        </w:rPr>
        <w:t xml:space="preserve"> keyword on a module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only lets code in its ancestor modules refer to it, not access its inner code.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Because modules are containers, there’s not much we can do by only making the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module public; we need to go further and choose to make one or more of the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items within the module public as well.</w:t>
      </w:r>
    </w:p>
    <w:p w14:paraId="4F01CCB6" w14:textId="595EAD8E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The errors in Listing 7-6 say that the </w:t>
      </w:r>
      <w:r w:rsidRPr="00612E10">
        <w:rPr>
          <w:rStyle w:val="Literal"/>
        </w:rPr>
        <w:t>add_to_waitlist</w:t>
      </w:r>
      <w:r w:rsidRPr="00D15E11">
        <w:rPr>
          <w:lang w:eastAsia="en-GB"/>
        </w:rPr>
        <w:t xml:space="preserve"> function is private.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The privacy rules apply to structs, enums, functions, and methods as well as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modules.</w:t>
      </w:r>
      <w:r w:rsidR="005E398D">
        <w:fldChar w:fldCharType="begin"/>
      </w:r>
      <w:r w:rsidR="005E398D">
        <w:instrText xml:space="preserve"> XE "privacy rules</w:instrText>
      </w:r>
      <w:r w:rsidR="005E398D" w:rsidRPr="00027F7B">
        <w:instrText xml:space="preserve"> </w:instrText>
      </w:r>
      <w:r w:rsidR="005E398D">
        <w:instrText>end</w:instrText>
      </w:r>
      <w:r w:rsidR="005E398D" w:rsidRPr="00027F7B">
        <w:instrText>Range</w:instrText>
      </w:r>
      <w:r w:rsidR="005E398D">
        <w:instrText xml:space="preserve">" </w:instrText>
      </w:r>
      <w:r w:rsidR="005E398D">
        <w:fldChar w:fldCharType="end"/>
      </w:r>
      <w:r w:rsidR="00E1075F">
        <w:fldChar w:fldCharType="begin"/>
      </w:r>
      <w:r w:rsidR="00E1075F">
        <w:instrText xml:space="preserve"> XE "public:making items</w:instrText>
      </w:r>
      <w:r w:rsidR="00E1075F" w:rsidRPr="00027F7B">
        <w:instrText xml:space="preserve"> </w:instrText>
      </w:r>
      <w:r w:rsidR="00E1075F">
        <w:instrText>end</w:instrText>
      </w:r>
      <w:r w:rsidR="00E1075F" w:rsidRPr="00027F7B">
        <w:instrText>Range</w:instrText>
      </w:r>
      <w:r w:rsidR="00E1075F">
        <w:instrText xml:space="preserve">" </w:instrText>
      </w:r>
      <w:r w:rsidR="00E1075F">
        <w:fldChar w:fldCharType="end"/>
      </w:r>
    </w:p>
    <w:p w14:paraId="13173C1C" w14:textId="211028F3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Let’s also make the </w:t>
      </w:r>
      <w:r w:rsidRPr="00612E10">
        <w:rPr>
          <w:rStyle w:val="Literal"/>
        </w:rPr>
        <w:t>add_to_waitlist</w:t>
      </w:r>
      <w:r w:rsidRPr="00067CAA">
        <w:t xml:space="preserve"> function public by adding the </w:t>
      </w:r>
      <w:r w:rsidRPr="00612E10">
        <w:rPr>
          <w:rStyle w:val="Literal"/>
        </w:rPr>
        <w:t>pub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keyword before its definition, as in Listing 7-7.</w:t>
      </w:r>
    </w:p>
    <w:p w14:paraId="7D69B76A" w14:textId="323001F9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5BAE5504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mod front_of_house {</w:t>
      </w:r>
    </w:p>
    <w:p w14:paraId="4A006FDE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pub mod hosting {</w:t>
      </w:r>
    </w:p>
    <w:p w14:paraId="0DD06354" w14:textId="77777777" w:rsidR="00D15E11" w:rsidRPr="009C7F6B" w:rsidRDefault="00D15E11" w:rsidP="00612E10">
      <w:pPr>
        <w:pStyle w:val="Code"/>
        <w:rPr>
          <w:rStyle w:val="LiteralGray"/>
        </w:rPr>
      </w:pPr>
      <w:r w:rsidRPr="00D15E11">
        <w:rPr>
          <w:lang w:eastAsia="en-GB"/>
        </w:rPr>
        <w:t xml:space="preserve">        pub </w:t>
      </w:r>
      <w:r w:rsidRPr="009C7F6B">
        <w:rPr>
          <w:rStyle w:val="LiteralGray"/>
        </w:rPr>
        <w:t>fn add_to_waitlist() {}</w:t>
      </w:r>
    </w:p>
    <w:p w14:paraId="0E7F5287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}</w:t>
      </w:r>
    </w:p>
    <w:p w14:paraId="458DC3AF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}</w:t>
      </w:r>
    </w:p>
    <w:p w14:paraId="6A98E4B7" w14:textId="4C9D828D" w:rsidR="00D15E11" w:rsidRPr="009C7F6B" w:rsidRDefault="00D15E11" w:rsidP="00612E10">
      <w:pPr>
        <w:pStyle w:val="Code"/>
        <w:rPr>
          <w:rStyle w:val="LiteralGray"/>
        </w:rPr>
      </w:pPr>
    </w:p>
    <w:p w14:paraId="51A62746" w14:textId="7390D82C" w:rsidR="007558D8" w:rsidRPr="009C7F6B" w:rsidRDefault="007558D8" w:rsidP="00612E10">
      <w:pPr>
        <w:pStyle w:val="Code"/>
        <w:rPr>
          <w:rStyle w:val="LiteralItalic"/>
        </w:rPr>
      </w:pPr>
      <w:r w:rsidRPr="009C7F6B">
        <w:rPr>
          <w:rStyle w:val="LiteralItalic"/>
        </w:rPr>
        <w:t>--snip--</w:t>
      </w:r>
    </w:p>
    <w:p w14:paraId="17456875" w14:textId="73FB4C3D" w:rsidR="00D15E11" w:rsidRPr="009C7F6B" w:rsidRDefault="00D15E11" w:rsidP="002E1DF3">
      <w:pPr>
        <w:pStyle w:val="CodeListingCaption"/>
      </w:pPr>
      <w:r w:rsidRPr="00067CAA">
        <w:t xml:space="preserve">Adding the </w:t>
      </w:r>
      <w:r w:rsidRPr="00612E10">
        <w:rPr>
          <w:rStyle w:val="Literal"/>
        </w:rPr>
        <w:t>pub</w:t>
      </w:r>
      <w:r w:rsidRPr="00067CAA">
        <w:t xml:space="preserve"> keyword to </w:t>
      </w:r>
      <w:r w:rsidRPr="00612E10">
        <w:rPr>
          <w:rStyle w:val="Literal"/>
        </w:rPr>
        <w:t>mod hosting</w:t>
      </w:r>
      <w:r w:rsidRPr="00067CAA">
        <w:t xml:space="preserve"> and </w:t>
      </w:r>
      <w:r w:rsidRPr="00612E10">
        <w:rPr>
          <w:rStyle w:val="Literal"/>
        </w:rPr>
        <w:t>fn add_to_waitlist</w:t>
      </w:r>
      <w:r w:rsidR="00067CAA" w:rsidRPr="00067CAA">
        <w:t xml:space="preserve"> </w:t>
      </w:r>
      <w:r w:rsidRPr="00067CAA">
        <w:t xml:space="preserve">lets us call the function from </w:t>
      </w:r>
      <w:r w:rsidRPr="00612E10">
        <w:rPr>
          <w:rStyle w:val="Literal"/>
        </w:rPr>
        <w:t>eat_at_restaurant</w:t>
      </w:r>
      <w:r w:rsidR="004D1932" w:rsidRPr="009C7F6B">
        <w:t>.</w:t>
      </w:r>
    </w:p>
    <w:p w14:paraId="5CC5064D" w14:textId="798E7717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Now the code will compile! To see why adding the </w:t>
      </w:r>
      <w:r w:rsidRPr="00612E10">
        <w:rPr>
          <w:rStyle w:val="Literal"/>
        </w:rPr>
        <w:t>pub</w:t>
      </w:r>
      <w:r w:rsidRPr="00067CAA">
        <w:t xml:space="preserve"> keyword lets us use</w:t>
      </w:r>
      <w:r w:rsidR="00067CAA" w:rsidRPr="00067CAA">
        <w:t xml:space="preserve"> </w:t>
      </w:r>
      <w:r w:rsidRPr="00067CAA">
        <w:t xml:space="preserve">these paths in </w:t>
      </w:r>
      <w:r w:rsidRPr="00612E10">
        <w:rPr>
          <w:rStyle w:val="Literal"/>
        </w:rPr>
        <w:t>add_to_waitlist</w:t>
      </w:r>
      <w:r w:rsidRPr="00D15E11">
        <w:rPr>
          <w:lang w:eastAsia="en-GB"/>
        </w:rPr>
        <w:t xml:space="preserve"> with respect to the privacy rules, let’s look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at the absolute and the relative paths.</w:t>
      </w:r>
    </w:p>
    <w:p w14:paraId="0D8FA1DA" w14:textId="17920D38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In the absolute path, we start with </w:t>
      </w:r>
      <w:r w:rsidRPr="00612E10">
        <w:rPr>
          <w:rStyle w:val="Literal"/>
        </w:rPr>
        <w:t>crate</w:t>
      </w:r>
      <w:r w:rsidRPr="00067CAA">
        <w:t>, the root of our crate’s module</w:t>
      </w:r>
      <w:r w:rsidR="00067CAA" w:rsidRPr="00067CAA">
        <w:t xml:space="preserve"> </w:t>
      </w:r>
      <w:r w:rsidRPr="00067CAA">
        <w:t xml:space="preserve">tree. The </w:t>
      </w:r>
      <w:r w:rsidRPr="00612E10">
        <w:rPr>
          <w:rStyle w:val="Literal"/>
        </w:rPr>
        <w:t>front_of_house</w:t>
      </w:r>
      <w:r w:rsidRPr="00067CAA">
        <w:t xml:space="preserve"> module is defined in the crate root. While</w:t>
      </w:r>
      <w:r w:rsidR="00067CAA" w:rsidRPr="00067CAA">
        <w:t xml:space="preserve"> </w:t>
      </w:r>
      <w:r w:rsidRPr="00612E10">
        <w:rPr>
          <w:rStyle w:val="Literal"/>
        </w:rPr>
        <w:t>front_of_house</w:t>
      </w:r>
      <w:r w:rsidRPr="00067CAA">
        <w:t xml:space="preserve"> isn’t public, because the </w:t>
      </w:r>
      <w:r w:rsidRPr="00612E10">
        <w:rPr>
          <w:rStyle w:val="Literal"/>
        </w:rPr>
        <w:t>eat_at_restaurant</w:t>
      </w:r>
      <w:r w:rsidRPr="00067CAA">
        <w:t xml:space="preserve"> function is</w:t>
      </w:r>
      <w:r w:rsidR="00067CAA" w:rsidRPr="00067CAA">
        <w:t xml:space="preserve"> </w:t>
      </w:r>
      <w:r w:rsidRPr="00067CAA">
        <w:t xml:space="preserve">defined in the same module as </w:t>
      </w:r>
      <w:r w:rsidRPr="00612E10">
        <w:rPr>
          <w:rStyle w:val="Literal"/>
        </w:rPr>
        <w:t>front_of_house</w:t>
      </w:r>
      <w:r w:rsidRPr="00067CAA">
        <w:t xml:space="preserve"> (that is, </w:t>
      </w:r>
      <w:r w:rsidRPr="00612E10">
        <w:rPr>
          <w:rStyle w:val="Literal"/>
        </w:rPr>
        <w:t>eat_at_restaurant</w:t>
      </w:r>
      <w:r w:rsidR="00067CAA" w:rsidRPr="00067CAA">
        <w:t xml:space="preserve"> </w:t>
      </w:r>
      <w:r w:rsidRPr="00067CAA">
        <w:t xml:space="preserve">and </w:t>
      </w:r>
      <w:r w:rsidRPr="00612E10">
        <w:rPr>
          <w:rStyle w:val="Literal"/>
        </w:rPr>
        <w:t>front_of_house</w:t>
      </w:r>
      <w:r w:rsidRPr="00067CAA">
        <w:t xml:space="preserve"> are siblings), we can refer to </w:t>
      </w:r>
      <w:r w:rsidRPr="00612E10">
        <w:rPr>
          <w:rStyle w:val="Literal"/>
        </w:rPr>
        <w:t>front_of_house</w:t>
      </w:r>
      <w:r w:rsidRPr="00067CAA">
        <w:t xml:space="preserve"> from</w:t>
      </w:r>
      <w:r w:rsidR="00067CAA" w:rsidRPr="00067CAA">
        <w:t xml:space="preserve"> </w:t>
      </w:r>
      <w:r w:rsidRPr="00612E10">
        <w:rPr>
          <w:rStyle w:val="Literal"/>
        </w:rPr>
        <w:t>eat_at_restaurant</w:t>
      </w:r>
      <w:r w:rsidRPr="00067CAA">
        <w:t xml:space="preserve">. Next is the </w:t>
      </w:r>
      <w:r w:rsidRPr="00612E10">
        <w:rPr>
          <w:rStyle w:val="Literal"/>
        </w:rPr>
        <w:t>hosting</w:t>
      </w:r>
      <w:r w:rsidRPr="00067CAA">
        <w:t xml:space="preserve"> module marked with </w:t>
      </w:r>
      <w:r w:rsidRPr="00612E10">
        <w:rPr>
          <w:rStyle w:val="Literal"/>
        </w:rPr>
        <w:t>pub</w:t>
      </w:r>
      <w:r w:rsidRPr="00067CAA">
        <w:t>. We can</w:t>
      </w:r>
      <w:r w:rsidR="00067CAA" w:rsidRPr="00067CAA">
        <w:t xml:space="preserve"> </w:t>
      </w:r>
      <w:r w:rsidRPr="00067CAA">
        <w:t xml:space="preserve">access the parent module of </w:t>
      </w:r>
      <w:r w:rsidRPr="00612E10">
        <w:rPr>
          <w:rStyle w:val="Literal"/>
        </w:rPr>
        <w:t>hosting</w:t>
      </w:r>
      <w:r w:rsidRPr="00067CAA">
        <w:t xml:space="preserve">, so we can access </w:t>
      </w:r>
      <w:r w:rsidRPr="00612E10">
        <w:rPr>
          <w:rStyle w:val="Literal"/>
        </w:rPr>
        <w:t>hosting</w:t>
      </w:r>
      <w:r w:rsidRPr="00067CAA">
        <w:t xml:space="preserve">. </w:t>
      </w:r>
      <w:r w:rsidRPr="00067CAA">
        <w:lastRenderedPageBreak/>
        <w:t>Finally, the</w:t>
      </w:r>
      <w:r w:rsidR="00067CAA" w:rsidRPr="00067CAA">
        <w:t xml:space="preserve"> </w:t>
      </w:r>
      <w:r w:rsidRPr="00612E10">
        <w:rPr>
          <w:rStyle w:val="Literal"/>
        </w:rPr>
        <w:t>add_to_waitlist</w:t>
      </w:r>
      <w:r w:rsidRPr="00067CAA">
        <w:t xml:space="preserve"> function is marked with </w:t>
      </w:r>
      <w:r w:rsidRPr="00612E10">
        <w:rPr>
          <w:rStyle w:val="Literal"/>
        </w:rPr>
        <w:t>pub</w:t>
      </w:r>
      <w:r w:rsidRPr="00D15E11">
        <w:rPr>
          <w:lang w:eastAsia="en-GB"/>
        </w:rPr>
        <w:t xml:space="preserve"> and we can access its parent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module, so this function call works!</w:t>
      </w:r>
    </w:p>
    <w:p w14:paraId="5A40CE8F" w14:textId="72A86AE1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In the relative path, the logic is the same as the absolute path except for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first step: rather than starting from the crate root, the path starts from</w:t>
      </w:r>
      <w:r w:rsidR="00067CAA">
        <w:rPr>
          <w:lang w:eastAsia="en-GB"/>
        </w:rPr>
        <w:t xml:space="preserve"> </w:t>
      </w:r>
      <w:r w:rsidRPr="00612E10">
        <w:rPr>
          <w:rStyle w:val="Literal"/>
        </w:rPr>
        <w:t>front_of_house</w:t>
      </w:r>
      <w:r w:rsidRPr="00067CAA">
        <w:t xml:space="preserve">. The </w:t>
      </w:r>
      <w:r w:rsidRPr="00612E10">
        <w:rPr>
          <w:rStyle w:val="Literal"/>
        </w:rPr>
        <w:t>front_of_house</w:t>
      </w:r>
      <w:r w:rsidRPr="00067CAA">
        <w:t xml:space="preserve"> module is defined within the same module</w:t>
      </w:r>
      <w:r w:rsidR="00067CAA" w:rsidRPr="00067CAA">
        <w:t xml:space="preserve"> </w:t>
      </w:r>
      <w:r w:rsidRPr="00067CAA">
        <w:t xml:space="preserve">as </w:t>
      </w:r>
      <w:r w:rsidRPr="00612E10">
        <w:rPr>
          <w:rStyle w:val="Literal"/>
        </w:rPr>
        <w:t>eat_at_restaurant</w:t>
      </w:r>
      <w:r w:rsidRPr="00067CAA">
        <w:t>, so the relative path starting from the module in which</w:t>
      </w:r>
      <w:r w:rsidR="00067CAA" w:rsidRPr="00067CAA">
        <w:t xml:space="preserve"> </w:t>
      </w:r>
      <w:r w:rsidRPr="00612E10">
        <w:rPr>
          <w:rStyle w:val="Literal"/>
        </w:rPr>
        <w:t>eat_at_restaurant</w:t>
      </w:r>
      <w:r w:rsidRPr="00067CAA">
        <w:t xml:space="preserve"> is defined works. Then, because </w:t>
      </w:r>
      <w:r w:rsidRPr="00612E10">
        <w:rPr>
          <w:rStyle w:val="Literal"/>
        </w:rPr>
        <w:t>hosting</w:t>
      </w:r>
      <w:r w:rsidRPr="00067CAA">
        <w:t xml:space="preserve"> and</w:t>
      </w:r>
      <w:r w:rsidR="00067CAA" w:rsidRPr="00067CAA">
        <w:t xml:space="preserve"> </w:t>
      </w:r>
      <w:r w:rsidRPr="00612E10">
        <w:rPr>
          <w:rStyle w:val="Literal"/>
        </w:rPr>
        <w:t>add_to_waitlist</w:t>
      </w:r>
      <w:r w:rsidRPr="00067CAA">
        <w:t xml:space="preserve"> are marked with </w:t>
      </w:r>
      <w:r w:rsidRPr="00612E10">
        <w:rPr>
          <w:rStyle w:val="Literal"/>
        </w:rPr>
        <w:t>pub</w:t>
      </w:r>
      <w:r w:rsidRPr="00D15E11">
        <w:rPr>
          <w:lang w:eastAsia="en-GB"/>
        </w:rPr>
        <w:t>, the rest of the path works, and this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function call is valid!</w:t>
      </w:r>
    </w:p>
    <w:p w14:paraId="03411DCB" w14:textId="1445FEF0" w:rsidR="00D15E11" w:rsidRPr="00D15E11" w:rsidRDefault="00E31251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"public:API</w:instrText>
      </w:r>
      <w:r w:rsidRPr="00027F7B">
        <w:instrText xml:space="preserve"> </w:instrText>
      </w:r>
      <w:r>
        <w:instrText>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>If you plan on sharing your library crate so other projects can use your code,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your public API is your contract with users of your crate that determines how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they can interact with your code. There are many considerations around managing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>changes to your public API to make it easier for people to depend on your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 xml:space="preserve">crate. These considerations are </w:t>
      </w:r>
      <w:r w:rsidR="006A7A11">
        <w:rPr>
          <w:lang w:eastAsia="en-GB"/>
        </w:rPr>
        <w:t>beyond</w:t>
      </w:r>
      <w:r w:rsidR="00D15E11" w:rsidRPr="00D15E11">
        <w:rPr>
          <w:lang w:eastAsia="en-GB"/>
        </w:rPr>
        <w:t xml:space="preserve"> the scope of this book; if you’re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 xml:space="preserve">interested in this topic, see </w:t>
      </w:r>
      <w:r w:rsidR="006A7A11">
        <w:rPr>
          <w:lang w:eastAsia="en-GB"/>
        </w:rPr>
        <w:t>t</w:t>
      </w:r>
      <w:r w:rsidR="006A7A11" w:rsidRPr="00D15E11">
        <w:rPr>
          <w:lang w:eastAsia="en-GB"/>
        </w:rPr>
        <w:t xml:space="preserve">he </w:t>
      </w:r>
      <w:r w:rsidR="00D15E11" w:rsidRPr="00D15E11">
        <w:rPr>
          <w:lang w:eastAsia="en-GB"/>
        </w:rPr>
        <w:t>Rust API Guidelines at</w:t>
      </w:r>
      <w:r w:rsidR="00067CAA">
        <w:rPr>
          <w:lang w:eastAsia="en-GB"/>
        </w:rPr>
        <w:t xml:space="preserve"> </w:t>
      </w:r>
      <w:hyperlink r:id="rId8" w:history="1">
        <w:r w:rsidR="00D15E11" w:rsidRPr="009C7F6B">
          <w:rPr>
            <w:rStyle w:val="LinkURL"/>
          </w:rPr>
          <w:t>https://rust-lang.github.io/api-guidelines</w:t>
        </w:r>
      </w:hyperlink>
      <w:r w:rsidR="00D15E11" w:rsidRPr="00D15E11">
        <w:rPr>
          <w:lang w:eastAsia="en-GB"/>
        </w:rPr>
        <w:t>.</w:t>
      </w:r>
      <w:r w:rsidR="00564667">
        <w:fldChar w:fldCharType="begin"/>
      </w:r>
      <w:r w:rsidR="00564667">
        <w:instrText xml:space="preserve"> XE "functions:making public end</w:instrText>
      </w:r>
      <w:r w:rsidR="00564667" w:rsidRPr="00027F7B">
        <w:instrText>Range</w:instrText>
      </w:r>
      <w:r w:rsidR="00564667">
        <w:instrText xml:space="preserve">" </w:instrText>
      </w:r>
      <w:r w:rsidR="00564667">
        <w:fldChar w:fldCharType="end"/>
      </w:r>
      <w:r w:rsidR="00EE500E">
        <w:fldChar w:fldCharType="begin"/>
      </w:r>
      <w:r w:rsidR="00EE500E">
        <w:instrText xml:space="preserve"> XE "pub keyword</w:instrText>
      </w:r>
      <w:r w:rsidR="00EE500E" w:rsidRPr="00027F7B">
        <w:instrText xml:space="preserve"> </w:instrText>
      </w:r>
      <w:r w:rsidR="00EE500E">
        <w:instrText>end</w:instrText>
      </w:r>
      <w:r w:rsidR="00EE500E" w:rsidRPr="00027F7B">
        <w:instrText>Range</w:instrText>
      </w:r>
      <w:r w:rsidR="00EE500E">
        <w:instrText xml:space="preserve">" </w:instrText>
      </w:r>
      <w:r w:rsidR="00EE500E">
        <w:fldChar w:fldCharType="end"/>
      </w:r>
      <w:r w:rsidR="00D170B4">
        <w:fldChar w:fldCharType="begin"/>
      </w:r>
      <w:r w:rsidR="00D170B4">
        <w:instrText xml:space="preserve"> XE "privacy</w:instrText>
      </w:r>
      <w:r w:rsidR="00D170B4" w:rsidRPr="00027F7B">
        <w:instrText xml:space="preserve"> </w:instrText>
      </w:r>
      <w:r w:rsidR="00D170B4">
        <w:instrText>end</w:instrText>
      </w:r>
      <w:r w:rsidR="00D170B4" w:rsidRPr="00027F7B">
        <w:instrText>Range</w:instrText>
      </w:r>
      <w:r w:rsidR="00D170B4">
        <w:instrText xml:space="preserve">" </w:instrText>
      </w:r>
      <w:r w:rsidR="00D170B4">
        <w:fldChar w:fldCharType="end"/>
      </w:r>
      <w:r w:rsidR="00D170B4">
        <w:fldChar w:fldCharType="begin"/>
      </w:r>
      <w:r w:rsidR="00D170B4">
        <w:instrText xml:space="preserve"> XE "private</w:instrText>
      </w:r>
      <w:r w:rsidR="00D170B4" w:rsidRPr="00027F7B">
        <w:instrText xml:space="preserve"> </w:instrText>
      </w:r>
      <w:r w:rsidR="00D170B4">
        <w:instrText>end</w:instrText>
      </w:r>
      <w:r w:rsidR="00D170B4" w:rsidRPr="00027F7B">
        <w:instrText>Range</w:instrText>
      </w:r>
      <w:r w:rsidR="00D170B4">
        <w:instrText xml:space="preserve">" </w:instrText>
      </w:r>
      <w:r w:rsidR="00D170B4">
        <w:fldChar w:fldCharType="end"/>
      </w:r>
      <w:r w:rsidR="00D170B4">
        <w:fldChar w:fldCharType="begin"/>
      </w:r>
      <w:r w:rsidR="00D170B4">
        <w:instrText xml:space="preserve"> XE "public</w:instrText>
      </w:r>
      <w:r w:rsidR="00D170B4" w:rsidRPr="00027F7B">
        <w:instrText xml:space="preserve"> </w:instrText>
      </w:r>
      <w:r w:rsidR="00D170B4">
        <w:instrText>end</w:instrText>
      </w:r>
      <w:r w:rsidR="00D170B4" w:rsidRPr="00027F7B">
        <w:instrText>Range</w:instrText>
      </w:r>
      <w:r w:rsidR="00D170B4">
        <w:instrText xml:space="preserve">" </w:instrText>
      </w:r>
      <w:r w:rsidR="00D170B4">
        <w:fldChar w:fldCharType="end"/>
      </w:r>
    </w:p>
    <w:p w14:paraId="7656158F" w14:textId="77777777" w:rsidR="002243B8" w:rsidRDefault="002243B8" w:rsidP="009C7F6B">
      <w:pPr>
        <w:pStyle w:val="BoxType"/>
        <w:rPr>
          <w:lang w:eastAsia="en-GB"/>
        </w:rPr>
      </w:pPr>
      <w:bookmarkStart w:id="12" w:name="best-practices-for-packages-with-a-binar"/>
      <w:bookmarkEnd w:id="12"/>
    </w:p>
    <w:p w14:paraId="7420A00D" w14:textId="46375545" w:rsidR="00D15E11" w:rsidRPr="00D15E11" w:rsidRDefault="00677883" w:rsidP="003701BD">
      <w:pPr>
        <w:pStyle w:val="BoxTitle"/>
        <w:rPr>
          <w:lang w:eastAsia="en-GB"/>
        </w:rPr>
      </w:pPr>
      <w:r>
        <w:fldChar w:fldCharType="begin"/>
      </w:r>
      <w:r>
        <w:instrText xml:space="preserve"> XE "library crate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"crate:library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"binary crate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"crate:binary</w:instrText>
      </w:r>
      <w:r w:rsidRPr="00027F7B">
        <w:instrText xml:space="preserve"> startRange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>Best Practices for Packages with a Binary and a Library</w:t>
      </w:r>
    </w:p>
    <w:p w14:paraId="22A9127B" w14:textId="1652DCD1" w:rsidR="00D15E11" w:rsidRPr="00D15E11" w:rsidRDefault="00D15E11" w:rsidP="003701BD">
      <w:pPr>
        <w:pStyle w:val="BoxBody"/>
        <w:rPr>
          <w:lang w:eastAsia="en-GB"/>
        </w:rPr>
      </w:pPr>
      <w:r w:rsidRPr="00067CAA">
        <w:t xml:space="preserve">We mentioned </w:t>
      </w:r>
      <w:r w:rsidR="006A7A11">
        <w:t xml:space="preserve">that </w:t>
      </w:r>
      <w:r w:rsidRPr="00067CAA">
        <w:t xml:space="preserve">a package can contain both a </w:t>
      </w:r>
      <w:r w:rsidRPr="00612E10">
        <w:rPr>
          <w:rStyle w:val="Italic"/>
        </w:rPr>
        <w:t>src/main.rs</w:t>
      </w:r>
      <w:r w:rsidRPr="00067CAA">
        <w:t xml:space="preserve"> binary crate root as</w:t>
      </w:r>
      <w:r w:rsidR="00067CAA" w:rsidRPr="00067CAA">
        <w:t xml:space="preserve"> </w:t>
      </w:r>
      <w:r w:rsidRPr="00067CAA">
        <w:t xml:space="preserve">well as a </w:t>
      </w:r>
      <w:r w:rsidRPr="00612E10">
        <w:rPr>
          <w:rStyle w:val="Italic"/>
        </w:rPr>
        <w:t>src/lib.rs</w:t>
      </w:r>
      <w:r w:rsidRPr="00D15E11">
        <w:rPr>
          <w:lang w:eastAsia="en-GB"/>
        </w:rPr>
        <w:t xml:space="preserve"> library crate root, and both crates will have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package name by default. Typically, packages with this pattern of containing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both a library and a binary crate will have just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enough code in the binary crate to start an executable that calls code with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the library crate. This lets other projects benefit from the most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functionality that the package provides because the library crate’s code can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be shared.</w:t>
      </w:r>
    </w:p>
    <w:p w14:paraId="4B36B78C" w14:textId="66EBBC1F" w:rsidR="00D15E11" w:rsidRPr="00D15E11" w:rsidRDefault="00D15E11" w:rsidP="003701BD">
      <w:pPr>
        <w:pStyle w:val="BoxBody"/>
        <w:rPr>
          <w:lang w:eastAsia="en-GB"/>
        </w:rPr>
      </w:pPr>
      <w:r w:rsidRPr="00D15E11">
        <w:rPr>
          <w:lang w:eastAsia="en-GB"/>
        </w:rPr>
        <w:t xml:space="preserve">The module tree should be defined in </w:t>
      </w:r>
      <w:r w:rsidRPr="00612E10">
        <w:rPr>
          <w:rStyle w:val="Italic"/>
        </w:rPr>
        <w:t>src/lib.rs</w:t>
      </w:r>
      <w:r w:rsidRPr="00D15E11">
        <w:rPr>
          <w:lang w:eastAsia="en-GB"/>
        </w:rPr>
        <w:t>. Then, any public items can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be used in the binary crate by starting paths with the name of the package.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The binary crate becomes a user of the library crate just like a completely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external crate would use the library crate: it can only use the public API.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This helps you design a good API; not only are you the author, you’re also a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client!</w:t>
      </w:r>
    </w:p>
    <w:p w14:paraId="0D2C5EEA" w14:textId="03EE07CF" w:rsidR="00D15E11" w:rsidRPr="00D15E11" w:rsidRDefault="00D15E11" w:rsidP="003701BD">
      <w:pPr>
        <w:pStyle w:val="BoxBody"/>
        <w:rPr>
          <w:lang w:eastAsia="en-GB"/>
        </w:rPr>
      </w:pPr>
      <w:r w:rsidRPr="00D15E11">
        <w:rPr>
          <w:lang w:eastAsia="en-GB"/>
        </w:rPr>
        <w:t xml:space="preserve">In </w:t>
      </w:r>
      <w:r w:rsidRPr="002E1DF3">
        <w:rPr>
          <w:rStyle w:val="Xref"/>
        </w:rPr>
        <w:t>Chapter 12</w:t>
      </w:r>
      <w:r w:rsidRPr="00D15E11">
        <w:rPr>
          <w:lang w:eastAsia="en-GB"/>
        </w:rPr>
        <w:t>, we’ll demonstrate this organizational practice with a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command</w:t>
      </w:r>
      <w:r w:rsidR="006A7A11">
        <w:rPr>
          <w:lang w:eastAsia="en-GB"/>
        </w:rPr>
        <w:t xml:space="preserve"> </w:t>
      </w:r>
      <w:r w:rsidRPr="00D15E11">
        <w:rPr>
          <w:lang w:eastAsia="en-GB"/>
        </w:rPr>
        <w:t>line program that will contain both a binary crate and a library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crate.</w:t>
      </w:r>
      <w:r w:rsidR="00677883">
        <w:fldChar w:fldCharType="begin"/>
      </w:r>
      <w:r w:rsidR="00677883">
        <w:instrText xml:space="preserve"> XE "library crate</w:instrText>
      </w:r>
      <w:r w:rsidR="00677883" w:rsidRPr="00027F7B">
        <w:instrText xml:space="preserve"> </w:instrText>
      </w:r>
      <w:r w:rsidR="00677883">
        <w:instrText>end</w:instrText>
      </w:r>
      <w:r w:rsidR="00677883" w:rsidRPr="00027F7B">
        <w:instrText>Range</w:instrText>
      </w:r>
      <w:r w:rsidR="00677883">
        <w:instrText xml:space="preserve">" </w:instrText>
      </w:r>
      <w:r w:rsidR="00677883">
        <w:fldChar w:fldCharType="end"/>
      </w:r>
      <w:r w:rsidR="00677883">
        <w:fldChar w:fldCharType="begin"/>
      </w:r>
      <w:r w:rsidR="00677883">
        <w:instrText xml:space="preserve"> XE "crate:library</w:instrText>
      </w:r>
      <w:r w:rsidR="00677883" w:rsidRPr="00027F7B">
        <w:instrText xml:space="preserve"> </w:instrText>
      </w:r>
      <w:r w:rsidR="00677883">
        <w:instrText>end</w:instrText>
      </w:r>
      <w:r w:rsidR="00677883" w:rsidRPr="00027F7B">
        <w:instrText>Range</w:instrText>
      </w:r>
      <w:r w:rsidR="00677883">
        <w:instrText xml:space="preserve">" </w:instrText>
      </w:r>
      <w:r w:rsidR="00677883">
        <w:fldChar w:fldCharType="end"/>
      </w:r>
      <w:r w:rsidR="00677883">
        <w:fldChar w:fldCharType="begin"/>
      </w:r>
      <w:r w:rsidR="00677883">
        <w:instrText xml:space="preserve"> XE "binary crate</w:instrText>
      </w:r>
      <w:r w:rsidR="00677883" w:rsidRPr="00027F7B">
        <w:instrText xml:space="preserve"> </w:instrText>
      </w:r>
      <w:r w:rsidR="00677883">
        <w:instrText>end</w:instrText>
      </w:r>
      <w:r w:rsidR="00677883" w:rsidRPr="00027F7B">
        <w:instrText>Range</w:instrText>
      </w:r>
      <w:r w:rsidR="00677883">
        <w:instrText xml:space="preserve">" </w:instrText>
      </w:r>
      <w:r w:rsidR="00677883">
        <w:fldChar w:fldCharType="end"/>
      </w:r>
      <w:r w:rsidR="00677883">
        <w:fldChar w:fldCharType="begin"/>
      </w:r>
      <w:r w:rsidR="00677883">
        <w:instrText xml:space="preserve"> XE "crate:binary</w:instrText>
      </w:r>
      <w:r w:rsidR="00677883" w:rsidRPr="00027F7B">
        <w:instrText xml:space="preserve"> </w:instrText>
      </w:r>
      <w:r w:rsidR="00677883">
        <w:instrText>end</w:instrText>
      </w:r>
      <w:r w:rsidR="00677883" w:rsidRPr="00027F7B">
        <w:instrText>Range</w:instrText>
      </w:r>
      <w:r w:rsidR="00677883">
        <w:instrText xml:space="preserve">" </w:instrText>
      </w:r>
      <w:r w:rsidR="00677883">
        <w:fldChar w:fldCharType="end"/>
      </w:r>
      <w:r w:rsidR="00E31251">
        <w:fldChar w:fldCharType="begin"/>
      </w:r>
      <w:r w:rsidR="00E31251">
        <w:instrText xml:space="preserve"> XE "public:API</w:instrText>
      </w:r>
      <w:r w:rsidR="00E31251" w:rsidRPr="00027F7B">
        <w:instrText xml:space="preserve"> </w:instrText>
      </w:r>
      <w:r w:rsidR="00E31251">
        <w:instrText>end</w:instrText>
      </w:r>
      <w:r w:rsidR="00E31251" w:rsidRPr="00027F7B">
        <w:instrText>Range</w:instrText>
      </w:r>
      <w:r w:rsidR="00E31251">
        <w:instrText xml:space="preserve">" </w:instrText>
      </w:r>
      <w:r w:rsidR="00E31251">
        <w:fldChar w:fldCharType="end"/>
      </w:r>
    </w:p>
    <w:bookmarkStart w:id="13" w:name="starting-relative-paths-with-`super`"/>
    <w:bookmarkStart w:id="14" w:name="_Toc106889097"/>
    <w:bookmarkEnd w:id="13"/>
    <w:p w14:paraId="7A41DD71" w14:textId="3A8599E8" w:rsidR="00D15E11" w:rsidRPr="00D15E11" w:rsidRDefault="00214178" w:rsidP="00A50468">
      <w:pPr>
        <w:pStyle w:val="HeadB"/>
        <w:rPr>
          <w:lang w:eastAsia="en-GB"/>
        </w:rPr>
      </w:pPr>
      <w:r>
        <w:fldChar w:fldCharType="begin"/>
      </w:r>
      <w:r>
        <w:instrText xml:space="preserve"> XE "relative path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"super keyword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A50468">
        <w:t xml:space="preserve">Starting Relative Paths with </w:t>
      </w:r>
      <w:r w:rsidR="00D15E11" w:rsidRPr="00612E10">
        <w:t>super</w:t>
      </w:r>
      <w:bookmarkEnd w:id="14"/>
    </w:p>
    <w:p w14:paraId="4BD93F39" w14:textId="085E5178" w:rsidR="00D15E11" w:rsidRPr="00D15E11" w:rsidRDefault="00D15E11" w:rsidP="00067CAA">
      <w:pPr>
        <w:pStyle w:val="Body"/>
        <w:rPr>
          <w:lang w:eastAsia="en-GB"/>
        </w:rPr>
      </w:pPr>
      <w:r w:rsidRPr="00067CAA">
        <w:t>We can construct relative paths that begin in the parent module, rather than</w:t>
      </w:r>
      <w:r w:rsidR="00067CAA" w:rsidRPr="00067CAA">
        <w:t xml:space="preserve"> </w:t>
      </w:r>
      <w:r w:rsidRPr="00067CAA">
        <w:t xml:space="preserve">the current module or the crate root, by using </w:t>
      </w:r>
      <w:r w:rsidRPr="00612E10">
        <w:rPr>
          <w:rStyle w:val="Literal"/>
        </w:rPr>
        <w:t>super</w:t>
      </w:r>
      <w:r w:rsidRPr="00067CAA">
        <w:t xml:space="preserve"> at the start of the</w:t>
      </w:r>
      <w:r w:rsidR="00067CAA" w:rsidRPr="00067CAA">
        <w:t xml:space="preserve"> </w:t>
      </w:r>
      <w:r w:rsidRPr="00067CAA">
        <w:t xml:space="preserve">path. This is like starting a filesystem path with the </w:t>
      </w:r>
      <w:r w:rsidRPr="00612E10">
        <w:rPr>
          <w:rStyle w:val="Literal"/>
        </w:rPr>
        <w:t>..</w:t>
      </w:r>
      <w:r w:rsidRPr="00067CAA">
        <w:t xml:space="preserve"> syntax. Using</w:t>
      </w:r>
      <w:r w:rsidR="00067CAA" w:rsidRPr="00067CAA">
        <w:t xml:space="preserve"> </w:t>
      </w:r>
      <w:r w:rsidRPr="00612E10">
        <w:rPr>
          <w:rStyle w:val="Literal"/>
        </w:rPr>
        <w:t>super</w:t>
      </w:r>
      <w:r w:rsidRPr="00D15E11">
        <w:rPr>
          <w:lang w:eastAsia="en-GB"/>
        </w:rPr>
        <w:t xml:space="preserve"> allows us to reference an item that we know is in the parent module,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which can make rearranging the module tree easier when the module is closely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related to the parent but the parent might be moved elsewhere in the module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tree someday.</w:t>
      </w:r>
    </w:p>
    <w:p w14:paraId="685B3B41" w14:textId="744247A2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lastRenderedPageBreak/>
        <w:t>Consider the code in Listing 7-8 that models the situation in which a chef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fixes an incorrect order and personally brings it out to the customer.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 xml:space="preserve">function </w:t>
      </w:r>
      <w:r w:rsidRPr="00612E10">
        <w:rPr>
          <w:rStyle w:val="Literal"/>
        </w:rPr>
        <w:t>fix_incorrect_order</w:t>
      </w:r>
      <w:r w:rsidRPr="00067CAA">
        <w:t xml:space="preserve"> defined in the </w:t>
      </w:r>
      <w:r w:rsidRPr="00612E10">
        <w:rPr>
          <w:rStyle w:val="Literal"/>
        </w:rPr>
        <w:t>back_of_house</w:t>
      </w:r>
      <w:r w:rsidRPr="00067CAA">
        <w:t xml:space="preserve"> module calls the</w:t>
      </w:r>
      <w:r w:rsidR="00067CAA" w:rsidRPr="00067CAA">
        <w:t xml:space="preserve"> </w:t>
      </w:r>
      <w:r w:rsidRPr="00067CAA">
        <w:t xml:space="preserve">function </w:t>
      </w:r>
      <w:r w:rsidRPr="00612E10">
        <w:rPr>
          <w:rStyle w:val="Literal"/>
        </w:rPr>
        <w:t>deliver_order</w:t>
      </w:r>
      <w:r w:rsidRPr="00067CAA">
        <w:t xml:space="preserve"> defined in the parent module by specifying the path to</w:t>
      </w:r>
      <w:r w:rsidR="00067CAA" w:rsidRPr="00067CAA">
        <w:t xml:space="preserve"> </w:t>
      </w:r>
      <w:r w:rsidRPr="00612E10">
        <w:rPr>
          <w:rStyle w:val="Literal"/>
        </w:rPr>
        <w:t>deliver_order</w:t>
      </w:r>
      <w:r w:rsidR="00BE5BD2">
        <w:t xml:space="preserve">, </w:t>
      </w:r>
      <w:r w:rsidRPr="00067CAA">
        <w:t xml:space="preserve">starting with </w:t>
      </w:r>
      <w:r w:rsidRPr="00612E10">
        <w:rPr>
          <w:rStyle w:val="Literal"/>
        </w:rPr>
        <w:t>super</w:t>
      </w:r>
      <w:r w:rsidR="006A7A11">
        <w:rPr>
          <w:lang w:eastAsia="en-GB"/>
        </w:rPr>
        <w:t>.</w:t>
      </w:r>
    </w:p>
    <w:p w14:paraId="0EFD2CBE" w14:textId="247A2230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21AA3FB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fn deliver_order() {}</w:t>
      </w:r>
    </w:p>
    <w:p w14:paraId="1B5BA015" w14:textId="77777777" w:rsidR="00D15E11" w:rsidRPr="00D15E11" w:rsidRDefault="00D15E11" w:rsidP="00612E10">
      <w:pPr>
        <w:pStyle w:val="Code"/>
        <w:rPr>
          <w:lang w:eastAsia="en-GB"/>
        </w:rPr>
      </w:pPr>
    </w:p>
    <w:p w14:paraId="2519137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mod back_of_house {</w:t>
      </w:r>
    </w:p>
    <w:p w14:paraId="4E0D24F5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fn fix_incorrect_order() {</w:t>
      </w:r>
    </w:p>
    <w:p w14:paraId="694FAB9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cook_order();</w:t>
      </w:r>
    </w:p>
    <w:p w14:paraId="30767881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super::deliver_order();</w:t>
      </w:r>
    </w:p>
    <w:p w14:paraId="4BF9ACA0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}</w:t>
      </w:r>
    </w:p>
    <w:p w14:paraId="44606611" w14:textId="77777777" w:rsidR="00D15E11" w:rsidRPr="00D15E11" w:rsidRDefault="00D15E11" w:rsidP="00612E10">
      <w:pPr>
        <w:pStyle w:val="Code"/>
        <w:rPr>
          <w:lang w:eastAsia="en-GB"/>
        </w:rPr>
      </w:pPr>
    </w:p>
    <w:p w14:paraId="41388240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fn cook_order() {}</w:t>
      </w:r>
    </w:p>
    <w:p w14:paraId="2FE9B68E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340D2F3E" w14:textId="5168B6D6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Calling a function using a relative path starting with </w:t>
      </w:r>
      <w:r w:rsidRPr="00612E10">
        <w:rPr>
          <w:rStyle w:val="Literal"/>
        </w:rPr>
        <w:t>super</w:t>
      </w:r>
    </w:p>
    <w:p w14:paraId="78DA2633" w14:textId="6C75ACEE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The </w:t>
      </w:r>
      <w:r w:rsidRPr="00612E10">
        <w:rPr>
          <w:rStyle w:val="Literal"/>
        </w:rPr>
        <w:t>fix_incorrect_order</w:t>
      </w:r>
      <w:r w:rsidRPr="00067CAA">
        <w:t xml:space="preserve"> function is in the </w:t>
      </w:r>
      <w:r w:rsidRPr="00612E10">
        <w:rPr>
          <w:rStyle w:val="Literal"/>
        </w:rPr>
        <w:t>back_of_house</w:t>
      </w:r>
      <w:r w:rsidRPr="00067CAA">
        <w:t xml:space="preserve"> module, so we can</w:t>
      </w:r>
      <w:r w:rsidR="00067CAA" w:rsidRPr="00067CAA">
        <w:t xml:space="preserve"> </w:t>
      </w:r>
      <w:r w:rsidRPr="00067CAA">
        <w:t xml:space="preserve">use </w:t>
      </w:r>
      <w:r w:rsidRPr="00612E10">
        <w:rPr>
          <w:rStyle w:val="Literal"/>
        </w:rPr>
        <w:t>super</w:t>
      </w:r>
      <w:r w:rsidRPr="00067CAA">
        <w:t xml:space="preserve"> to go to the parent module of </w:t>
      </w:r>
      <w:r w:rsidRPr="00612E10">
        <w:rPr>
          <w:rStyle w:val="Literal"/>
        </w:rPr>
        <w:t>back_of_house</w:t>
      </w:r>
      <w:r w:rsidRPr="00067CAA">
        <w:t>, which in this case</w:t>
      </w:r>
      <w:r w:rsidR="00067CAA" w:rsidRPr="00067CAA">
        <w:t xml:space="preserve"> </w:t>
      </w:r>
      <w:r w:rsidRPr="00067CAA">
        <w:t xml:space="preserve">is </w:t>
      </w:r>
      <w:r w:rsidRPr="00612E10">
        <w:rPr>
          <w:rStyle w:val="Literal"/>
        </w:rPr>
        <w:t>crate</w:t>
      </w:r>
      <w:r w:rsidRPr="00067CAA">
        <w:t xml:space="preserve">, the root. From there, we look for </w:t>
      </w:r>
      <w:r w:rsidRPr="00612E10">
        <w:rPr>
          <w:rStyle w:val="Literal"/>
        </w:rPr>
        <w:t>deliver_order</w:t>
      </w:r>
      <w:r w:rsidRPr="00067CAA">
        <w:t xml:space="preserve"> and find it.</w:t>
      </w:r>
      <w:r w:rsidR="00067CAA" w:rsidRPr="00067CAA">
        <w:t xml:space="preserve"> </w:t>
      </w:r>
      <w:r w:rsidRPr="00067CAA">
        <w:t xml:space="preserve">Success! We think the </w:t>
      </w:r>
      <w:r w:rsidRPr="00612E10">
        <w:rPr>
          <w:rStyle w:val="Literal"/>
        </w:rPr>
        <w:t>back_of_house</w:t>
      </w:r>
      <w:r w:rsidRPr="00067CAA">
        <w:t xml:space="preserve"> module and the </w:t>
      </w:r>
      <w:r w:rsidRPr="00612E10">
        <w:rPr>
          <w:rStyle w:val="Literal"/>
        </w:rPr>
        <w:t>deliver_order</w:t>
      </w:r>
      <w:r w:rsidRPr="00067CAA">
        <w:t xml:space="preserve"> function</w:t>
      </w:r>
      <w:r w:rsidR="00067CAA" w:rsidRPr="00067CAA">
        <w:t xml:space="preserve"> </w:t>
      </w:r>
      <w:r w:rsidRPr="00067CAA">
        <w:t>are likely to stay in the same relationship to each other and get moved</w:t>
      </w:r>
      <w:r w:rsidR="00067CAA" w:rsidRPr="00067CAA">
        <w:t xml:space="preserve"> </w:t>
      </w:r>
      <w:r w:rsidRPr="00067CAA">
        <w:t>together should we decide to reorganize the crate’s module tree. Therefore, we</w:t>
      </w:r>
      <w:r w:rsidR="00067CAA" w:rsidRPr="00067CAA">
        <w:t xml:space="preserve"> </w:t>
      </w:r>
      <w:r w:rsidRPr="00067CAA">
        <w:t xml:space="preserve">used </w:t>
      </w:r>
      <w:r w:rsidRPr="00612E10">
        <w:rPr>
          <w:rStyle w:val="Literal"/>
        </w:rPr>
        <w:t>super</w:t>
      </w:r>
      <w:r w:rsidRPr="00D15E11">
        <w:rPr>
          <w:lang w:eastAsia="en-GB"/>
        </w:rPr>
        <w:t xml:space="preserve"> so we’ll have fewer places to update code in the future if this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code gets moved to a different module.</w:t>
      </w:r>
      <w:r w:rsidR="007566D9">
        <w:fldChar w:fldCharType="begin"/>
      </w:r>
      <w:r w:rsidR="007566D9">
        <w:instrText xml:space="preserve"> XE "relative path end</w:instrText>
      </w:r>
      <w:r w:rsidR="007566D9" w:rsidRPr="00027F7B">
        <w:instrText>Range</w:instrText>
      </w:r>
      <w:r w:rsidR="007566D9">
        <w:instrText xml:space="preserve">" </w:instrText>
      </w:r>
      <w:r w:rsidR="007566D9">
        <w:fldChar w:fldCharType="end"/>
      </w:r>
      <w:r w:rsidR="007566D9">
        <w:fldChar w:fldCharType="begin"/>
      </w:r>
      <w:r w:rsidR="007566D9">
        <w:instrText xml:space="preserve"> XE "super keyword end</w:instrText>
      </w:r>
      <w:r w:rsidR="007566D9" w:rsidRPr="00027F7B">
        <w:instrText>Range</w:instrText>
      </w:r>
      <w:r w:rsidR="007566D9">
        <w:instrText xml:space="preserve">" </w:instrText>
      </w:r>
      <w:r w:rsidR="007566D9">
        <w:fldChar w:fldCharType="end"/>
      </w:r>
      <w:r w:rsidR="002F16B6">
        <w:fldChar w:fldCharType="begin"/>
      </w:r>
      <w:r w:rsidR="002F16B6">
        <w:instrText xml:space="preserve"> XE "paths endRange" </w:instrText>
      </w:r>
      <w:r w:rsidR="002F16B6">
        <w:fldChar w:fldCharType="end"/>
      </w:r>
    </w:p>
    <w:bookmarkStart w:id="15" w:name="making-structs-and-enums-public"/>
    <w:bookmarkStart w:id="16" w:name="_Toc106889098"/>
    <w:bookmarkEnd w:id="15"/>
    <w:p w14:paraId="63F87A12" w14:textId="32FBA9CB" w:rsidR="00D15E11" w:rsidRPr="00D15E11" w:rsidRDefault="00626DFB" w:rsidP="00067CAA">
      <w:pPr>
        <w:pStyle w:val="HeadB"/>
        <w:rPr>
          <w:lang w:eastAsia="en-GB"/>
        </w:rPr>
      </w:pPr>
      <w:r>
        <w:fldChar w:fldCharType="begin"/>
      </w:r>
      <w:r>
        <w:instrText xml:space="preserve"> XE "public:making structs and enums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>Making Structs and Enums Public</w:t>
      </w:r>
      <w:bookmarkEnd w:id="16"/>
    </w:p>
    <w:p w14:paraId="4E6FF502" w14:textId="71287A6C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We can also use </w:t>
      </w:r>
      <w:r w:rsidRPr="00612E10">
        <w:rPr>
          <w:rStyle w:val="Literal"/>
        </w:rPr>
        <w:t>pub</w:t>
      </w:r>
      <w:r w:rsidRPr="00067CAA">
        <w:t xml:space="preserve"> to designate structs and enums as public, but there are a</w:t>
      </w:r>
      <w:r w:rsidR="00067CAA" w:rsidRPr="00067CAA">
        <w:t xml:space="preserve"> </w:t>
      </w:r>
      <w:r w:rsidRPr="00067CAA">
        <w:t>few extra</w:t>
      </w:r>
      <w:r w:rsidR="006A0B45">
        <w:t xml:space="preserve"> details</w:t>
      </w:r>
      <w:r w:rsidRPr="00067CAA">
        <w:t xml:space="preserve"> to the usage of </w:t>
      </w:r>
      <w:r w:rsidRPr="00612E10">
        <w:rPr>
          <w:rStyle w:val="Literal"/>
        </w:rPr>
        <w:t>pub</w:t>
      </w:r>
      <w:r w:rsidRPr="00067CAA">
        <w:t xml:space="preserve"> with structs and enums. </w:t>
      </w:r>
      <w:r w:rsidR="00DD135D">
        <w:fldChar w:fldCharType="begin"/>
      </w:r>
      <w:r w:rsidR="00DD135D">
        <w:instrText xml:space="preserve"> XE "structs:making public start</w:instrText>
      </w:r>
      <w:r w:rsidR="00DD135D" w:rsidRPr="00027F7B">
        <w:instrText>Range</w:instrText>
      </w:r>
      <w:r w:rsidR="00DD135D">
        <w:instrText xml:space="preserve">" </w:instrText>
      </w:r>
      <w:r w:rsidR="00DD135D">
        <w:fldChar w:fldCharType="end"/>
      </w:r>
      <w:r w:rsidRPr="00067CAA">
        <w:t xml:space="preserve">If we use </w:t>
      </w:r>
      <w:r w:rsidRPr="00612E10">
        <w:rPr>
          <w:rStyle w:val="Literal"/>
        </w:rPr>
        <w:t>pub</w:t>
      </w:r>
      <w:r w:rsidR="00067CAA" w:rsidRPr="00067CAA">
        <w:t xml:space="preserve"> </w:t>
      </w:r>
      <w:r w:rsidRPr="00067CAA">
        <w:t>before a struct definition, we make the struct public, but the struct’s fields</w:t>
      </w:r>
      <w:r w:rsidR="00067CAA" w:rsidRPr="00067CAA">
        <w:t xml:space="preserve"> </w:t>
      </w:r>
      <w:r w:rsidRPr="00067CAA">
        <w:t>will still be private. We can make each field public or not on a case-by-case</w:t>
      </w:r>
      <w:r w:rsidR="00067CAA" w:rsidRPr="00067CAA">
        <w:t xml:space="preserve"> </w:t>
      </w:r>
      <w:r w:rsidRPr="00067CAA">
        <w:t xml:space="preserve">basis. In Listing 7-9, we’ve defined a public </w:t>
      </w:r>
      <w:r w:rsidRPr="00612E10">
        <w:rPr>
          <w:rStyle w:val="Literal"/>
        </w:rPr>
        <w:t>back_of_house::Breakfast</w:t>
      </w:r>
      <w:r w:rsidRPr="00067CAA">
        <w:t xml:space="preserve"> struct</w:t>
      </w:r>
      <w:r w:rsidR="00067CAA" w:rsidRPr="00067CAA">
        <w:t xml:space="preserve"> </w:t>
      </w:r>
      <w:r w:rsidRPr="00067CAA">
        <w:t xml:space="preserve">with a public </w:t>
      </w:r>
      <w:r w:rsidRPr="00612E10">
        <w:rPr>
          <w:rStyle w:val="Literal"/>
        </w:rPr>
        <w:t>toast</w:t>
      </w:r>
      <w:r w:rsidRPr="00067CAA">
        <w:t xml:space="preserve"> field but a private </w:t>
      </w:r>
      <w:r w:rsidRPr="00612E10">
        <w:rPr>
          <w:rStyle w:val="Literal"/>
        </w:rPr>
        <w:t>seasonal_fruit</w:t>
      </w:r>
      <w:r w:rsidRPr="00D15E11">
        <w:rPr>
          <w:lang w:eastAsia="en-GB"/>
        </w:rPr>
        <w:t xml:space="preserve"> field. This models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the case in a restaurant where the customer can pick the type of bread that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comes with a meal, but the chef decides which fruit accompanies the meal based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on what’s in season and in stock. The available fruit changes quickly, so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customers can’t choose the fruit or even see which fruit they’ll get.</w:t>
      </w:r>
    </w:p>
    <w:p w14:paraId="381719DB" w14:textId="38ED74C6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6947AF0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mod back_of_house {</w:t>
      </w:r>
    </w:p>
    <w:p w14:paraId="7E11F8BA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pub struct Breakfast {</w:t>
      </w:r>
    </w:p>
    <w:p w14:paraId="127FF454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pub toast: String,</w:t>
      </w:r>
    </w:p>
    <w:p w14:paraId="51CCFEA0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seasonal_fruit: String,</w:t>
      </w:r>
    </w:p>
    <w:p w14:paraId="40511E3C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lastRenderedPageBreak/>
        <w:t xml:space="preserve">    }</w:t>
      </w:r>
    </w:p>
    <w:p w14:paraId="0301C309" w14:textId="77777777" w:rsidR="00D15E11" w:rsidRPr="00D15E11" w:rsidRDefault="00D15E11" w:rsidP="00612E10">
      <w:pPr>
        <w:pStyle w:val="Code"/>
        <w:rPr>
          <w:lang w:eastAsia="en-GB"/>
        </w:rPr>
      </w:pPr>
    </w:p>
    <w:p w14:paraId="75A3DE9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impl Breakfast {</w:t>
      </w:r>
    </w:p>
    <w:p w14:paraId="2A9E90FC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pub fn summer(toast: &amp;str) -&gt; Breakfast {</w:t>
      </w:r>
    </w:p>
    <w:p w14:paraId="202CED6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    Breakfast {</w:t>
      </w:r>
    </w:p>
    <w:p w14:paraId="769BC0A2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        toast: String::from(toast),</w:t>
      </w:r>
    </w:p>
    <w:p w14:paraId="503A069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        seasonal_fruit: String::from("peaches"),</w:t>
      </w:r>
    </w:p>
    <w:p w14:paraId="5D1C369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    }</w:t>
      </w:r>
    </w:p>
    <w:p w14:paraId="1E67D165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}</w:t>
      </w:r>
    </w:p>
    <w:p w14:paraId="0FD8D78D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}</w:t>
      </w:r>
    </w:p>
    <w:p w14:paraId="0CD1F71F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6E020AE5" w14:textId="77777777" w:rsidR="00D15E11" w:rsidRPr="00D15E11" w:rsidRDefault="00D15E11" w:rsidP="00612E10">
      <w:pPr>
        <w:pStyle w:val="Code"/>
        <w:rPr>
          <w:lang w:eastAsia="en-GB"/>
        </w:rPr>
      </w:pPr>
    </w:p>
    <w:p w14:paraId="5F68DA97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pub fn eat_at_restaurant() {</w:t>
      </w:r>
    </w:p>
    <w:p w14:paraId="5496C62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// Order a breakfast in the summer with Rye toast</w:t>
      </w:r>
    </w:p>
    <w:p w14:paraId="373D4E5E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let mut meal = back_of_house::Breakfast::summer("Rye");</w:t>
      </w:r>
    </w:p>
    <w:p w14:paraId="45F43175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// Change our mind about what bread we'd like</w:t>
      </w:r>
    </w:p>
    <w:p w14:paraId="441A3004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meal.toast = String::from("Wheat");</w:t>
      </w:r>
    </w:p>
    <w:p w14:paraId="3BB0F37A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println!("I'd like {} toast please", meal.toast);</w:t>
      </w:r>
    </w:p>
    <w:p w14:paraId="0E7969FD" w14:textId="77777777" w:rsidR="00D15E11" w:rsidRPr="00D15E11" w:rsidRDefault="00D15E11" w:rsidP="00612E10">
      <w:pPr>
        <w:pStyle w:val="Code"/>
        <w:rPr>
          <w:lang w:eastAsia="en-GB"/>
        </w:rPr>
      </w:pPr>
    </w:p>
    <w:p w14:paraId="582A5AE5" w14:textId="77777777" w:rsidR="009F28FC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// The next line won't compile if we uncomment it; we're not </w:t>
      </w:r>
    </w:p>
    <w:p w14:paraId="1003F5C8" w14:textId="56F8B608" w:rsidR="009F28FC" w:rsidRDefault="009F28FC" w:rsidP="009F28FC">
      <w:pPr>
        <w:pStyle w:val="Code"/>
        <w:rPr>
          <w:lang w:eastAsia="en-GB"/>
        </w:rPr>
      </w:pPr>
      <w:r>
        <w:rPr>
          <w:lang w:eastAsia="en-GB"/>
        </w:rPr>
        <w:t xml:space="preserve">    // </w:t>
      </w:r>
      <w:r w:rsidR="00D15E11" w:rsidRPr="00D15E11">
        <w:rPr>
          <w:lang w:eastAsia="en-GB"/>
        </w:rPr>
        <w:t>allowed</w:t>
      </w:r>
      <w:r>
        <w:rPr>
          <w:lang w:eastAsia="en-GB"/>
        </w:rPr>
        <w:t xml:space="preserve"> </w:t>
      </w:r>
      <w:r w:rsidR="00D15E11" w:rsidRPr="00D15E11">
        <w:rPr>
          <w:lang w:eastAsia="en-GB"/>
        </w:rPr>
        <w:t xml:space="preserve">to see or modify the seasonal fruit that comes </w:t>
      </w:r>
    </w:p>
    <w:p w14:paraId="5568EFDD" w14:textId="28389C12" w:rsidR="00D15E11" w:rsidRPr="00D15E11" w:rsidRDefault="009F28FC" w:rsidP="009F28FC">
      <w:pPr>
        <w:pStyle w:val="Code"/>
        <w:rPr>
          <w:lang w:eastAsia="en-GB"/>
        </w:rPr>
      </w:pPr>
      <w:r>
        <w:rPr>
          <w:lang w:eastAsia="en-GB"/>
        </w:rPr>
        <w:t xml:space="preserve">    // </w:t>
      </w:r>
      <w:r w:rsidR="00D15E11" w:rsidRPr="00D15E11">
        <w:rPr>
          <w:lang w:eastAsia="en-GB"/>
        </w:rPr>
        <w:t>with the meal</w:t>
      </w:r>
    </w:p>
    <w:p w14:paraId="35C6C3A2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// meal.seasonal_fruit = String::from("blueberries");</w:t>
      </w:r>
    </w:p>
    <w:p w14:paraId="254BE93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6C3F4BEE" w14:textId="2C5F4B89" w:rsidR="00D15E11" w:rsidRPr="00D15E11" w:rsidRDefault="00D15E11" w:rsidP="002E1DF3">
      <w:pPr>
        <w:pStyle w:val="CodeListingCaption"/>
        <w:rPr>
          <w:lang w:eastAsia="en-GB"/>
        </w:rPr>
      </w:pPr>
      <w:r w:rsidRPr="00D15E11">
        <w:rPr>
          <w:lang w:eastAsia="en-GB"/>
        </w:rPr>
        <w:t>A struct with some public fields and some private fields</w:t>
      </w:r>
    </w:p>
    <w:p w14:paraId="5350DEF3" w14:textId="1E6C244E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Because the </w:t>
      </w:r>
      <w:r w:rsidRPr="00612E10">
        <w:rPr>
          <w:rStyle w:val="Literal"/>
        </w:rPr>
        <w:t>toast</w:t>
      </w:r>
      <w:r w:rsidRPr="00067CAA">
        <w:t xml:space="preserve"> field in the </w:t>
      </w:r>
      <w:r w:rsidRPr="00612E10">
        <w:rPr>
          <w:rStyle w:val="Literal"/>
        </w:rPr>
        <w:t>back_of_house::Breakfast</w:t>
      </w:r>
      <w:r w:rsidRPr="00067CAA">
        <w:t xml:space="preserve"> struct is public,</w:t>
      </w:r>
      <w:r w:rsidR="00067CAA" w:rsidRPr="00067CAA">
        <w:t xml:space="preserve"> </w:t>
      </w:r>
      <w:r w:rsidRPr="00067CAA">
        <w:t xml:space="preserve">in </w:t>
      </w:r>
      <w:r w:rsidRPr="00612E10">
        <w:rPr>
          <w:rStyle w:val="Literal"/>
        </w:rPr>
        <w:t>eat_at_restaurant</w:t>
      </w:r>
      <w:r w:rsidRPr="00067CAA">
        <w:t xml:space="preserve"> we can write and read to the </w:t>
      </w:r>
      <w:r w:rsidRPr="00612E10">
        <w:rPr>
          <w:rStyle w:val="Literal"/>
        </w:rPr>
        <w:t>toast</w:t>
      </w:r>
      <w:r w:rsidRPr="00067CAA">
        <w:t xml:space="preserve"> field using dot</w:t>
      </w:r>
      <w:r w:rsidR="00067CAA" w:rsidRPr="00067CAA">
        <w:t xml:space="preserve"> </w:t>
      </w:r>
      <w:r w:rsidRPr="00067CAA">
        <w:t xml:space="preserve">notation. Notice that we can’t use the </w:t>
      </w:r>
      <w:r w:rsidRPr="00612E10">
        <w:rPr>
          <w:rStyle w:val="Literal"/>
        </w:rPr>
        <w:t>seasonal_fruit</w:t>
      </w:r>
      <w:r w:rsidRPr="00067CAA">
        <w:t xml:space="preserve"> field in</w:t>
      </w:r>
      <w:r w:rsidR="00067CAA" w:rsidRPr="00067CAA">
        <w:t xml:space="preserve"> </w:t>
      </w:r>
      <w:r w:rsidRPr="00612E10">
        <w:rPr>
          <w:rStyle w:val="Literal"/>
        </w:rPr>
        <w:t>eat_at_restaurant</w:t>
      </w:r>
      <w:r w:rsidR="00B92A11">
        <w:t xml:space="preserve">, </w:t>
      </w:r>
      <w:r w:rsidRPr="00067CAA">
        <w:t xml:space="preserve">because </w:t>
      </w:r>
      <w:r w:rsidRPr="00612E10">
        <w:rPr>
          <w:rStyle w:val="Literal"/>
        </w:rPr>
        <w:t>seasonal_fruit</w:t>
      </w:r>
      <w:r w:rsidRPr="00067CAA">
        <w:t xml:space="preserve"> is private. Try uncommenting the</w:t>
      </w:r>
      <w:r w:rsidR="00067CAA" w:rsidRPr="00067CAA">
        <w:t xml:space="preserve"> </w:t>
      </w:r>
      <w:r w:rsidRPr="00067CAA">
        <w:t xml:space="preserve">line modifying the </w:t>
      </w:r>
      <w:r w:rsidRPr="00612E10">
        <w:rPr>
          <w:rStyle w:val="Literal"/>
        </w:rPr>
        <w:t>seasonal_fruit</w:t>
      </w:r>
      <w:r w:rsidRPr="00D15E11">
        <w:rPr>
          <w:lang w:eastAsia="en-GB"/>
        </w:rPr>
        <w:t xml:space="preserve"> field value to see what error you get!</w:t>
      </w:r>
    </w:p>
    <w:p w14:paraId="6085E2EC" w14:textId="42126E17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Also, note that because </w:t>
      </w:r>
      <w:r w:rsidRPr="00612E10">
        <w:rPr>
          <w:rStyle w:val="Literal"/>
        </w:rPr>
        <w:t>back_of_house::Breakfast</w:t>
      </w:r>
      <w:r w:rsidRPr="00067CAA">
        <w:t xml:space="preserve"> has a private field, the</w:t>
      </w:r>
      <w:r w:rsidR="00067CAA" w:rsidRPr="00067CAA">
        <w:t xml:space="preserve"> </w:t>
      </w:r>
      <w:r w:rsidRPr="00067CAA">
        <w:t>struct needs to provide a public associated function that constructs an</w:t>
      </w:r>
      <w:r w:rsidR="00067CAA" w:rsidRPr="00067CAA">
        <w:t xml:space="preserve"> </w:t>
      </w:r>
      <w:r w:rsidRPr="00067CAA">
        <w:t xml:space="preserve">instance of </w:t>
      </w:r>
      <w:r w:rsidRPr="00612E10">
        <w:rPr>
          <w:rStyle w:val="Literal"/>
        </w:rPr>
        <w:t>Breakfast</w:t>
      </w:r>
      <w:r w:rsidRPr="00067CAA">
        <w:t xml:space="preserve"> (we’ve named it </w:t>
      </w:r>
      <w:r w:rsidRPr="00612E10">
        <w:rPr>
          <w:rStyle w:val="Literal"/>
        </w:rPr>
        <w:t>summer</w:t>
      </w:r>
      <w:r w:rsidRPr="00067CAA">
        <w:t xml:space="preserve"> here). If </w:t>
      </w:r>
      <w:r w:rsidRPr="00612E10">
        <w:rPr>
          <w:rStyle w:val="Literal"/>
        </w:rPr>
        <w:t>Breakfast</w:t>
      </w:r>
      <w:r w:rsidRPr="00067CAA">
        <w:t xml:space="preserve"> didn’t</w:t>
      </w:r>
      <w:r w:rsidR="00067CAA" w:rsidRPr="00067CAA">
        <w:t xml:space="preserve"> </w:t>
      </w:r>
      <w:r w:rsidRPr="00067CAA">
        <w:t xml:space="preserve">have such a function, we couldn’t create an instance of </w:t>
      </w:r>
      <w:r w:rsidRPr="00612E10">
        <w:rPr>
          <w:rStyle w:val="Literal"/>
        </w:rPr>
        <w:t>Breakfast</w:t>
      </w:r>
      <w:r w:rsidRPr="00067CAA">
        <w:t xml:space="preserve"> in</w:t>
      </w:r>
      <w:r w:rsidR="00067CAA" w:rsidRPr="00067CAA">
        <w:t xml:space="preserve"> </w:t>
      </w:r>
      <w:r w:rsidRPr="00612E10">
        <w:rPr>
          <w:rStyle w:val="Literal"/>
        </w:rPr>
        <w:t>eat_at_restaurant</w:t>
      </w:r>
      <w:r w:rsidRPr="00067CAA">
        <w:t xml:space="preserve"> because we couldn’t set the value of the private</w:t>
      </w:r>
      <w:r w:rsidR="00067CAA" w:rsidRPr="00067CAA">
        <w:t xml:space="preserve"> </w:t>
      </w:r>
      <w:r w:rsidRPr="00612E10">
        <w:rPr>
          <w:rStyle w:val="Literal"/>
        </w:rPr>
        <w:t>seasonal_fruit</w:t>
      </w:r>
      <w:r w:rsidRPr="00067CAA">
        <w:t xml:space="preserve"> field in </w:t>
      </w:r>
      <w:r w:rsidRPr="00612E10">
        <w:rPr>
          <w:rStyle w:val="Literal"/>
        </w:rPr>
        <w:t>eat_at_restaurant</w:t>
      </w:r>
      <w:r w:rsidRPr="00D15E11">
        <w:rPr>
          <w:lang w:eastAsia="en-GB"/>
        </w:rPr>
        <w:t>.</w:t>
      </w:r>
      <w:r w:rsidR="005A0C95">
        <w:fldChar w:fldCharType="begin"/>
      </w:r>
      <w:r w:rsidR="005A0C95">
        <w:instrText xml:space="preserve"> XE "structs:making public end</w:instrText>
      </w:r>
      <w:r w:rsidR="005A0C95" w:rsidRPr="00027F7B">
        <w:instrText>Range</w:instrText>
      </w:r>
      <w:r w:rsidR="005A0C95">
        <w:instrText xml:space="preserve">" </w:instrText>
      </w:r>
      <w:r w:rsidR="005A0C95">
        <w:fldChar w:fldCharType="end"/>
      </w:r>
    </w:p>
    <w:p w14:paraId="0B5F5EFD" w14:textId="1B2D77B9" w:rsidR="00D15E11" w:rsidRPr="00D15E11" w:rsidRDefault="005A0C95" w:rsidP="00067CAA">
      <w:pPr>
        <w:pStyle w:val="Body"/>
        <w:rPr>
          <w:lang w:eastAsia="en-GB"/>
        </w:rPr>
      </w:pPr>
      <w:r>
        <w:fldChar w:fldCharType="begin"/>
      </w:r>
      <w:r>
        <w:instrText xml:space="preserve"> XE "enums:making public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>In contrast, if we make an enum public, all of its variants are then public. We</w:t>
      </w:r>
      <w:r w:rsidR="00067CAA">
        <w:rPr>
          <w:lang w:eastAsia="en-GB"/>
        </w:rPr>
        <w:t xml:space="preserve"> </w:t>
      </w:r>
      <w:r w:rsidR="00D15E11" w:rsidRPr="00D15E11">
        <w:rPr>
          <w:lang w:eastAsia="en-GB"/>
        </w:rPr>
        <w:t xml:space="preserve">only need the </w:t>
      </w:r>
      <w:r w:rsidR="00D15E11" w:rsidRPr="00612E10">
        <w:rPr>
          <w:rStyle w:val="Literal"/>
        </w:rPr>
        <w:t>pub</w:t>
      </w:r>
      <w:r w:rsidR="00D15E11" w:rsidRPr="00067CAA">
        <w:t xml:space="preserve"> before the </w:t>
      </w:r>
      <w:r w:rsidR="00D15E11" w:rsidRPr="00612E10">
        <w:rPr>
          <w:rStyle w:val="Literal"/>
        </w:rPr>
        <w:t>enum</w:t>
      </w:r>
      <w:r w:rsidR="00D15E11" w:rsidRPr="00D15E11">
        <w:rPr>
          <w:lang w:eastAsia="en-GB"/>
        </w:rPr>
        <w:t xml:space="preserve"> keyword, as shown in Listing 7-10.</w:t>
      </w:r>
    </w:p>
    <w:p w14:paraId="64CBCEEC" w14:textId="35B97E2E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79CE2AB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mod back_of_house {</w:t>
      </w:r>
    </w:p>
    <w:p w14:paraId="7549BFC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pub enum Appetizer {</w:t>
      </w:r>
    </w:p>
    <w:p w14:paraId="294EA3D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Soup,</w:t>
      </w:r>
    </w:p>
    <w:p w14:paraId="48F0164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    Salad,</w:t>
      </w:r>
    </w:p>
    <w:p w14:paraId="3D94150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}</w:t>
      </w:r>
    </w:p>
    <w:p w14:paraId="74F6DECA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3DCDEF42" w14:textId="77777777" w:rsidR="00D15E11" w:rsidRPr="00D15E11" w:rsidRDefault="00D15E11" w:rsidP="00612E10">
      <w:pPr>
        <w:pStyle w:val="Code"/>
        <w:rPr>
          <w:lang w:eastAsia="en-GB"/>
        </w:rPr>
      </w:pPr>
    </w:p>
    <w:p w14:paraId="206084D4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pub fn eat_at_restaurant() {</w:t>
      </w:r>
    </w:p>
    <w:p w14:paraId="31D4884A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let order1 = back_of_house::Appetizer::Soup;</w:t>
      </w:r>
    </w:p>
    <w:p w14:paraId="417D5F77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let order2 = back_of_house::Appetizer::Salad;</w:t>
      </w:r>
    </w:p>
    <w:p w14:paraId="01C4373E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5F880549" w14:textId="64A3A7C4" w:rsidR="00D15E11" w:rsidRPr="00D15E11" w:rsidRDefault="00D15E11" w:rsidP="002E1DF3">
      <w:pPr>
        <w:pStyle w:val="CodeListingCaption"/>
        <w:rPr>
          <w:lang w:eastAsia="en-GB"/>
        </w:rPr>
      </w:pPr>
      <w:r w:rsidRPr="00D15E11">
        <w:rPr>
          <w:lang w:eastAsia="en-GB"/>
        </w:rPr>
        <w:t>Designating an enum as public makes all its variants public</w:t>
      </w:r>
      <w:r w:rsidR="00CF3E09">
        <w:rPr>
          <w:lang w:eastAsia="en-GB"/>
        </w:rPr>
        <w:t>.</w:t>
      </w:r>
    </w:p>
    <w:p w14:paraId="003FB178" w14:textId="22054B42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Because we made the </w:t>
      </w:r>
      <w:r w:rsidRPr="00612E10">
        <w:rPr>
          <w:rStyle w:val="Literal"/>
        </w:rPr>
        <w:t>Appetizer</w:t>
      </w:r>
      <w:r w:rsidRPr="00067CAA">
        <w:t xml:space="preserve"> enum public, we can use the </w:t>
      </w:r>
      <w:r w:rsidRPr="00612E10">
        <w:rPr>
          <w:rStyle w:val="Literal"/>
        </w:rPr>
        <w:t>Soup</w:t>
      </w:r>
      <w:r w:rsidRPr="00067CAA">
        <w:t xml:space="preserve"> and </w:t>
      </w:r>
      <w:r w:rsidRPr="00612E10">
        <w:rPr>
          <w:rStyle w:val="Literal"/>
        </w:rPr>
        <w:t>Salad</w:t>
      </w:r>
      <w:r w:rsidR="00067CAA" w:rsidRPr="00067CAA">
        <w:t xml:space="preserve"> </w:t>
      </w:r>
      <w:r w:rsidRPr="00067CAA">
        <w:t xml:space="preserve">variants in </w:t>
      </w:r>
      <w:r w:rsidRPr="00612E10">
        <w:rPr>
          <w:rStyle w:val="Literal"/>
        </w:rPr>
        <w:t>eat_at_restaurant</w:t>
      </w:r>
      <w:r w:rsidRPr="00D15E11">
        <w:rPr>
          <w:lang w:eastAsia="en-GB"/>
        </w:rPr>
        <w:t>.</w:t>
      </w:r>
    </w:p>
    <w:p w14:paraId="2687FAF3" w14:textId="7BEC4E06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Enums aren’t very useful unless their variants are public; it would be annoying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 xml:space="preserve">to have to annotate all enum variants with </w:t>
      </w:r>
      <w:r w:rsidRPr="00612E10">
        <w:rPr>
          <w:rStyle w:val="Literal"/>
        </w:rPr>
        <w:t>pub</w:t>
      </w:r>
      <w:r w:rsidRPr="00067CAA">
        <w:t xml:space="preserve"> in every case, so the default</w:t>
      </w:r>
      <w:r w:rsidR="00067CAA" w:rsidRPr="00067CAA">
        <w:t xml:space="preserve"> </w:t>
      </w:r>
      <w:r w:rsidRPr="00067CAA">
        <w:t>for enum variants is to be public.</w:t>
      </w:r>
      <w:r w:rsidR="00182E17">
        <w:fldChar w:fldCharType="begin"/>
      </w:r>
      <w:r w:rsidR="00182E17">
        <w:instrText xml:space="preserve"> XE "enums:making public end</w:instrText>
      </w:r>
      <w:r w:rsidR="00182E17" w:rsidRPr="00027F7B">
        <w:instrText>Range</w:instrText>
      </w:r>
      <w:r w:rsidR="00182E17">
        <w:instrText xml:space="preserve">" </w:instrText>
      </w:r>
      <w:r w:rsidR="00182E17">
        <w:fldChar w:fldCharType="end"/>
      </w:r>
      <w:r w:rsidRPr="00067CAA">
        <w:t xml:space="preserve"> Structs are often useful without their</w:t>
      </w:r>
      <w:r w:rsidR="00067CAA" w:rsidRPr="00067CAA">
        <w:t xml:space="preserve"> </w:t>
      </w:r>
      <w:r w:rsidRPr="00067CAA">
        <w:t>fields being public, so struct fields follow the general rule of everything</w:t>
      </w:r>
      <w:r w:rsidR="00067CAA" w:rsidRPr="00067CAA">
        <w:t xml:space="preserve"> </w:t>
      </w:r>
      <w:r w:rsidRPr="00067CAA">
        <w:t xml:space="preserve">being private by default unless annotated with </w:t>
      </w:r>
      <w:r w:rsidRPr="00612E10">
        <w:rPr>
          <w:rStyle w:val="Literal"/>
        </w:rPr>
        <w:t>pub</w:t>
      </w:r>
      <w:r w:rsidRPr="00D15E11">
        <w:rPr>
          <w:lang w:eastAsia="en-GB"/>
        </w:rPr>
        <w:t>.</w:t>
      </w:r>
    </w:p>
    <w:p w14:paraId="49B2F227" w14:textId="12082757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There’s one more situation involving </w:t>
      </w:r>
      <w:r w:rsidRPr="00612E10">
        <w:rPr>
          <w:rStyle w:val="Literal"/>
        </w:rPr>
        <w:t>pub</w:t>
      </w:r>
      <w:r w:rsidRPr="00067CAA">
        <w:t xml:space="preserve"> that we haven’t covered, and that is</w:t>
      </w:r>
      <w:r w:rsidR="00067CAA" w:rsidRPr="00067CAA">
        <w:t xml:space="preserve"> </w:t>
      </w:r>
      <w:r w:rsidRPr="00067CAA">
        <w:t xml:space="preserve">our last module system feature: the </w:t>
      </w:r>
      <w:r w:rsidRPr="00612E10">
        <w:rPr>
          <w:rStyle w:val="Literal"/>
        </w:rPr>
        <w:t>use</w:t>
      </w:r>
      <w:r w:rsidRPr="00067CAA">
        <w:t xml:space="preserve"> keyword. We’ll cover </w:t>
      </w:r>
      <w:r w:rsidRPr="00612E10">
        <w:rPr>
          <w:rStyle w:val="Literal"/>
        </w:rPr>
        <w:t>use</w:t>
      </w:r>
      <w:r w:rsidRPr="00067CAA">
        <w:t xml:space="preserve"> by itself</w:t>
      </w:r>
      <w:r w:rsidR="00067CAA" w:rsidRPr="00067CAA">
        <w:t xml:space="preserve"> </w:t>
      </w:r>
      <w:r w:rsidRPr="00067CAA">
        <w:t xml:space="preserve">first, and then we’ll show how to combine </w:t>
      </w:r>
      <w:r w:rsidRPr="00612E10">
        <w:rPr>
          <w:rStyle w:val="Literal"/>
        </w:rPr>
        <w:t>pub</w:t>
      </w:r>
      <w:r w:rsidRPr="00067CAA">
        <w:t xml:space="preserve"> and </w:t>
      </w:r>
      <w:r w:rsidRPr="00612E10">
        <w:rPr>
          <w:rStyle w:val="Literal"/>
        </w:rPr>
        <w:t>use</w:t>
      </w:r>
      <w:r w:rsidRPr="00D15E11">
        <w:rPr>
          <w:lang w:eastAsia="en-GB"/>
        </w:rPr>
        <w:t>.</w:t>
      </w:r>
    </w:p>
    <w:bookmarkStart w:id="17" w:name="bringing-paths-into-scope-with-the-`use`"/>
    <w:bookmarkStart w:id="18" w:name="_Toc106889099"/>
    <w:bookmarkEnd w:id="17"/>
    <w:p w14:paraId="71009B08" w14:textId="4FEA748A" w:rsidR="00D15E11" w:rsidRPr="00D15E11" w:rsidRDefault="00045366" w:rsidP="00A50468">
      <w:pPr>
        <w:pStyle w:val="HeadA"/>
        <w:rPr>
          <w:lang w:eastAsia="en-GB"/>
        </w:rPr>
      </w:pPr>
      <w:r>
        <w:fldChar w:fldCharType="begin"/>
      </w:r>
      <w:r>
        <w:instrText xml:space="preserve"> XE "use keyword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A50468">
        <w:t xml:space="preserve">Bringing Paths into Scope with the </w:t>
      </w:r>
      <w:r w:rsidR="00D15E11" w:rsidRPr="00612E10">
        <w:t>use</w:t>
      </w:r>
      <w:r w:rsidR="00D15E11" w:rsidRPr="00D15E11">
        <w:rPr>
          <w:lang w:eastAsia="en-GB"/>
        </w:rPr>
        <w:t xml:space="preserve"> Keyword</w:t>
      </w:r>
      <w:bookmarkEnd w:id="18"/>
    </w:p>
    <w:p w14:paraId="3F486C14" w14:textId="11C71CE6" w:rsidR="00D15E11" w:rsidRPr="00D15E11" w:rsidRDefault="00D15E11" w:rsidP="00067CAA">
      <w:pPr>
        <w:pStyle w:val="Body"/>
        <w:rPr>
          <w:lang w:eastAsia="en-GB"/>
        </w:rPr>
      </w:pPr>
      <w:r w:rsidRPr="00067CAA">
        <w:t>Having to write out the paths to call functions can feel inconvenient and</w:t>
      </w:r>
      <w:r w:rsidR="00067CAA" w:rsidRPr="00067CAA">
        <w:t xml:space="preserve"> </w:t>
      </w:r>
      <w:r w:rsidRPr="00067CAA">
        <w:t>repetitive. In Listing 7-7, whether we chose the absolute or relative path to</w:t>
      </w:r>
      <w:r w:rsidR="00067CAA" w:rsidRPr="00067CAA">
        <w:t xml:space="preserve"> </w:t>
      </w:r>
      <w:r w:rsidRPr="00067CAA">
        <w:t xml:space="preserve">the </w:t>
      </w:r>
      <w:r w:rsidRPr="00612E10">
        <w:rPr>
          <w:rStyle w:val="Literal"/>
        </w:rPr>
        <w:t>add_to_waitlist</w:t>
      </w:r>
      <w:r w:rsidRPr="00067CAA">
        <w:t xml:space="preserve"> function, every time we wanted to call </w:t>
      </w:r>
      <w:r w:rsidRPr="00612E10">
        <w:rPr>
          <w:rStyle w:val="Literal"/>
        </w:rPr>
        <w:t>add_to_waitlist</w:t>
      </w:r>
      <w:r w:rsidR="00067CAA" w:rsidRPr="00067CAA">
        <w:t xml:space="preserve"> </w:t>
      </w:r>
      <w:r w:rsidRPr="00067CAA">
        <w:t xml:space="preserve">we had to specify </w:t>
      </w:r>
      <w:r w:rsidRPr="00612E10">
        <w:rPr>
          <w:rStyle w:val="Literal"/>
        </w:rPr>
        <w:t>front_of_house</w:t>
      </w:r>
      <w:r w:rsidRPr="00067CAA">
        <w:t xml:space="preserve"> and </w:t>
      </w:r>
      <w:r w:rsidRPr="00612E10">
        <w:rPr>
          <w:rStyle w:val="Literal"/>
        </w:rPr>
        <w:t>hosting</w:t>
      </w:r>
      <w:r w:rsidRPr="00067CAA">
        <w:t xml:space="preserve"> too. Fortunately, there’s a</w:t>
      </w:r>
      <w:r w:rsidR="00067CAA" w:rsidRPr="00067CAA">
        <w:t xml:space="preserve"> </w:t>
      </w:r>
      <w:r w:rsidRPr="00067CAA">
        <w:t xml:space="preserve">way to simplify this process: we can create a shortcut to a path with the </w:t>
      </w:r>
      <w:r w:rsidRPr="00612E10">
        <w:rPr>
          <w:rStyle w:val="Literal"/>
        </w:rPr>
        <w:t>use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keyword once, and then use the shorter name everywhere else in the scope.</w:t>
      </w:r>
    </w:p>
    <w:p w14:paraId="586723F0" w14:textId="347B9AE9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In Listing 7-11, we bring the </w:t>
      </w:r>
      <w:r w:rsidRPr="00612E10">
        <w:rPr>
          <w:rStyle w:val="Literal"/>
        </w:rPr>
        <w:t>crate::front_of_house::hosting</w:t>
      </w:r>
      <w:r w:rsidRPr="00067CAA">
        <w:t xml:space="preserve"> module into the</w:t>
      </w:r>
      <w:r w:rsidR="00067CAA" w:rsidRPr="00067CAA">
        <w:t xml:space="preserve"> </w:t>
      </w:r>
      <w:r w:rsidRPr="00067CAA">
        <w:t xml:space="preserve">scope of the </w:t>
      </w:r>
      <w:r w:rsidRPr="00612E10">
        <w:rPr>
          <w:rStyle w:val="Literal"/>
        </w:rPr>
        <w:t>eat_at_restaurant</w:t>
      </w:r>
      <w:r w:rsidRPr="00067CAA">
        <w:t xml:space="preserve"> function so we only have to specify</w:t>
      </w:r>
      <w:r w:rsidR="00067CAA" w:rsidRPr="00067CAA">
        <w:t xml:space="preserve"> </w:t>
      </w:r>
      <w:r w:rsidRPr="00612E10">
        <w:rPr>
          <w:rStyle w:val="Literal"/>
        </w:rPr>
        <w:t>hosting::add_to_waitlist</w:t>
      </w:r>
      <w:r w:rsidRPr="00067CAA">
        <w:t xml:space="preserve"> to call the </w:t>
      </w:r>
      <w:r w:rsidRPr="00612E10">
        <w:rPr>
          <w:rStyle w:val="Literal"/>
        </w:rPr>
        <w:t>add_to_waitlist</w:t>
      </w:r>
      <w:r w:rsidRPr="00067CAA">
        <w:t xml:space="preserve"> function in</w:t>
      </w:r>
      <w:r w:rsidR="00067CAA" w:rsidRPr="00067CAA">
        <w:t xml:space="preserve"> </w:t>
      </w:r>
      <w:r w:rsidRPr="00612E10">
        <w:rPr>
          <w:rStyle w:val="Literal"/>
        </w:rPr>
        <w:t>eat_at_restaurant</w:t>
      </w:r>
      <w:r w:rsidRPr="00D15E11">
        <w:rPr>
          <w:lang w:eastAsia="en-GB"/>
        </w:rPr>
        <w:t>.</w:t>
      </w:r>
    </w:p>
    <w:p w14:paraId="07DAA4E1" w14:textId="1760D79E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69F3F46C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mod front_of_house {</w:t>
      </w:r>
    </w:p>
    <w:p w14:paraId="4EF4C546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pub mod hosting {</w:t>
      </w:r>
    </w:p>
    <w:p w14:paraId="1F40F9CE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    pub fn add_to_waitlist() {}</w:t>
      </w:r>
    </w:p>
    <w:p w14:paraId="1ABC127B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}</w:t>
      </w:r>
    </w:p>
    <w:p w14:paraId="3C1DA677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}</w:t>
      </w:r>
    </w:p>
    <w:p w14:paraId="5887FC65" w14:textId="77777777" w:rsidR="00D15E11" w:rsidRPr="00D15E11" w:rsidRDefault="00D15E11" w:rsidP="00612E10">
      <w:pPr>
        <w:pStyle w:val="Code"/>
        <w:rPr>
          <w:lang w:eastAsia="en-GB"/>
        </w:rPr>
      </w:pPr>
    </w:p>
    <w:p w14:paraId="73EA8E5F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crate::front_of_house::hosting;</w:t>
      </w:r>
    </w:p>
    <w:p w14:paraId="0864D0FF" w14:textId="77777777" w:rsidR="00D15E11" w:rsidRPr="00D15E11" w:rsidRDefault="00D15E11" w:rsidP="00612E10">
      <w:pPr>
        <w:pStyle w:val="Code"/>
        <w:rPr>
          <w:lang w:eastAsia="en-GB"/>
        </w:rPr>
      </w:pPr>
    </w:p>
    <w:p w14:paraId="1EB26B21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pub fn eat_at_restaurant() {</w:t>
      </w:r>
    </w:p>
    <w:p w14:paraId="3DC4961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hosting::add_to_waitlist();</w:t>
      </w:r>
    </w:p>
    <w:p w14:paraId="39BE1C83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}</w:t>
      </w:r>
    </w:p>
    <w:p w14:paraId="4D589D9D" w14:textId="4CC5BD0A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Bringing a module into scope with </w:t>
      </w:r>
      <w:r w:rsidRPr="00612E10">
        <w:rPr>
          <w:rStyle w:val="Literal"/>
        </w:rPr>
        <w:t>use</w:t>
      </w:r>
    </w:p>
    <w:p w14:paraId="5BA36993" w14:textId="07F960F4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Adding </w:t>
      </w:r>
      <w:r w:rsidRPr="00612E10">
        <w:rPr>
          <w:rStyle w:val="Literal"/>
        </w:rPr>
        <w:t>use</w:t>
      </w:r>
      <w:r w:rsidRPr="00067CAA">
        <w:t xml:space="preserve"> and a path in a scope is similar to creating a symbolic link in</w:t>
      </w:r>
      <w:r w:rsidR="00067CAA" w:rsidRPr="00067CAA">
        <w:t xml:space="preserve"> </w:t>
      </w:r>
      <w:r w:rsidRPr="00067CAA">
        <w:t xml:space="preserve">the </w:t>
      </w:r>
      <w:r w:rsidRPr="00067CAA">
        <w:lastRenderedPageBreak/>
        <w:t xml:space="preserve">filesystem. By adding </w:t>
      </w:r>
      <w:r w:rsidRPr="00612E10">
        <w:rPr>
          <w:rStyle w:val="Literal"/>
        </w:rPr>
        <w:t>use crate::front_of_house::hosting</w:t>
      </w:r>
      <w:r w:rsidRPr="00067CAA">
        <w:t xml:space="preserve"> in the crate</w:t>
      </w:r>
      <w:r w:rsidR="00067CAA" w:rsidRPr="00067CAA">
        <w:t xml:space="preserve"> </w:t>
      </w:r>
      <w:r w:rsidRPr="00067CAA">
        <w:t xml:space="preserve">root, </w:t>
      </w:r>
      <w:r w:rsidRPr="00612E10">
        <w:rPr>
          <w:rStyle w:val="Literal"/>
        </w:rPr>
        <w:t>hosting</w:t>
      </w:r>
      <w:r w:rsidRPr="00067CAA">
        <w:t xml:space="preserve"> is now a valid name in that scope, just as though the </w:t>
      </w:r>
      <w:r w:rsidRPr="00612E10">
        <w:rPr>
          <w:rStyle w:val="Literal"/>
        </w:rPr>
        <w:t>hosting</w:t>
      </w:r>
      <w:r w:rsidR="00067CAA" w:rsidRPr="00067CAA">
        <w:t xml:space="preserve"> </w:t>
      </w:r>
      <w:r w:rsidRPr="00067CAA">
        <w:t xml:space="preserve">module had been defined in the crate root. Paths brought into scope with </w:t>
      </w:r>
      <w:r w:rsidRPr="00612E10">
        <w:rPr>
          <w:rStyle w:val="Literal"/>
        </w:rPr>
        <w:t>use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also check privacy, like any other paths.</w:t>
      </w:r>
    </w:p>
    <w:p w14:paraId="27160891" w14:textId="793C88AF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Note that </w:t>
      </w:r>
      <w:r w:rsidRPr="00612E10">
        <w:rPr>
          <w:rStyle w:val="Literal"/>
        </w:rPr>
        <w:t>use</w:t>
      </w:r>
      <w:r w:rsidRPr="00067CAA">
        <w:t xml:space="preserve"> only creates the shortcut for the particular scope in which the</w:t>
      </w:r>
      <w:r w:rsidR="00067CAA" w:rsidRPr="00067CAA">
        <w:t xml:space="preserve"> </w:t>
      </w:r>
      <w:r w:rsidRPr="00612E10">
        <w:rPr>
          <w:rStyle w:val="Literal"/>
        </w:rPr>
        <w:t>use</w:t>
      </w:r>
      <w:r w:rsidRPr="00067CAA">
        <w:t xml:space="preserve"> occurs. Listing 7-12 moves the </w:t>
      </w:r>
      <w:r w:rsidRPr="00612E10">
        <w:rPr>
          <w:rStyle w:val="Literal"/>
        </w:rPr>
        <w:t>eat_at_restaurant</w:t>
      </w:r>
      <w:r w:rsidRPr="00067CAA">
        <w:t xml:space="preserve"> function into a new</w:t>
      </w:r>
      <w:r w:rsidR="00067CAA" w:rsidRPr="00067CAA">
        <w:t xml:space="preserve"> </w:t>
      </w:r>
      <w:r w:rsidRPr="00067CAA">
        <w:t xml:space="preserve">child module named </w:t>
      </w:r>
      <w:r w:rsidRPr="00612E10">
        <w:rPr>
          <w:rStyle w:val="Literal"/>
        </w:rPr>
        <w:t>customer</w:t>
      </w:r>
      <w:r w:rsidRPr="00067CAA">
        <w:t xml:space="preserve">, which is then a different scope than the </w:t>
      </w:r>
      <w:r w:rsidRPr="00612E10">
        <w:rPr>
          <w:rStyle w:val="Literal"/>
        </w:rPr>
        <w:t>use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statement, so the function body won’t compile</w:t>
      </w:r>
      <w:r w:rsidR="00CF3E09">
        <w:rPr>
          <w:lang w:eastAsia="en-GB"/>
        </w:rPr>
        <w:t>.</w:t>
      </w:r>
    </w:p>
    <w:p w14:paraId="13536630" w14:textId="22549BEF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01840C2B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mod front_of_house {</w:t>
      </w:r>
    </w:p>
    <w:p w14:paraId="41D38119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pub mod hosting {</w:t>
      </w:r>
    </w:p>
    <w:p w14:paraId="6A0C6DC1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    pub fn add_to_waitlist() {}</w:t>
      </w:r>
    </w:p>
    <w:p w14:paraId="79DB69F7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}</w:t>
      </w:r>
    </w:p>
    <w:p w14:paraId="717D154D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}</w:t>
      </w:r>
    </w:p>
    <w:p w14:paraId="66A70C74" w14:textId="77777777" w:rsidR="00D15E11" w:rsidRPr="00D15E11" w:rsidRDefault="00D15E11" w:rsidP="00612E10">
      <w:pPr>
        <w:pStyle w:val="Code"/>
        <w:rPr>
          <w:lang w:eastAsia="en-GB"/>
        </w:rPr>
      </w:pPr>
    </w:p>
    <w:p w14:paraId="3195A41F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use crate::front_of_house::hosting;</w:t>
      </w:r>
    </w:p>
    <w:p w14:paraId="54C5F4E7" w14:textId="77777777" w:rsidR="00D15E11" w:rsidRPr="00D15E11" w:rsidRDefault="00D15E11" w:rsidP="00612E10">
      <w:pPr>
        <w:pStyle w:val="Code"/>
        <w:rPr>
          <w:lang w:eastAsia="en-GB"/>
        </w:rPr>
      </w:pPr>
    </w:p>
    <w:p w14:paraId="4951323C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mod customer {</w:t>
      </w:r>
    </w:p>
    <w:p w14:paraId="4B010C5A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pub fn eat_at_restaurant() {</w:t>
      </w:r>
    </w:p>
    <w:p w14:paraId="0243A966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    hosting::add_to_waitlist();</w:t>
      </w:r>
    </w:p>
    <w:p w14:paraId="78C65337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}</w:t>
      </w:r>
    </w:p>
    <w:p w14:paraId="6B7368C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45879E8B" w14:textId="7063FF51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A </w:t>
      </w:r>
      <w:r w:rsidRPr="00612E10">
        <w:rPr>
          <w:rStyle w:val="Literal"/>
        </w:rPr>
        <w:t>use</w:t>
      </w:r>
      <w:r w:rsidRPr="00D15E11">
        <w:rPr>
          <w:lang w:eastAsia="en-GB"/>
        </w:rPr>
        <w:t xml:space="preserve"> statement only applies in the scope it’s in</w:t>
      </w:r>
      <w:r w:rsidR="00CF3E09">
        <w:rPr>
          <w:lang w:eastAsia="en-GB"/>
        </w:rPr>
        <w:t>.</w:t>
      </w:r>
    </w:p>
    <w:p w14:paraId="7EDA04E5" w14:textId="7E44739F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The compiler error shows that the shortcut no longer applies within the</w:t>
      </w:r>
      <w:r w:rsidR="00067CAA">
        <w:rPr>
          <w:lang w:eastAsia="en-GB"/>
        </w:rPr>
        <w:t xml:space="preserve"> </w:t>
      </w:r>
      <w:r w:rsidRPr="00612E10">
        <w:rPr>
          <w:rStyle w:val="Literal"/>
        </w:rPr>
        <w:t>customer</w:t>
      </w:r>
      <w:r w:rsidRPr="00D15E11">
        <w:rPr>
          <w:lang w:eastAsia="en-GB"/>
        </w:rPr>
        <w:t xml:space="preserve"> module:</w:t>
      </w:r>
    </w:p>
    <w:p w14:paraId="0CFAD38F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error[E0433]: failed to resolve: use of undeclared crate or module `hosting`</w:t>
      </w:r>
    </w:p>
    <w:p w14:paraId="0D92CCED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--&gt; src/lib.rs:11:9</w:t>
      </w:r>
    </w:p>
    <w:p w14:paraId="53CC4782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|</w:t>
      </w:r>
    </w:p>
    <w:p w14:paraId="5EE034E5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11 |         hosting::add_to_waitlist();</w:t>
      </w:r>
    </w:p>
    <w:p w14:paraId="5A5A19E5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|         ^^^^^^^ use of undeclared crate or module `hosting`</w:t>
      </w:r>
    </w:p>
    <w:p w14:paraId="4DA044D3" w14:textId="77777777" w:rsidR="00D15E11" w:rsidRPr="00D15E11" w:rsidRDefault="00D15E11" w:rsidP="00612E10">
      <w:pPr>
        <w:pStyle w:val="Code"/>
        <w:rPr>
          <w:lang w:eastAsia="en-GB"/>
        </w:rPr>
      </w:pPr>
    </w:p>
    <w:p w14:paraId="187D3C4E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warning: unused import: `crate::front_of_house::hosting`</w:t>
      </w:r>
    </w:p>
    <w:p w14:paraId="177F3429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--&gt; src/lib.rs:7:5</w:t>
      </w:r>
    </w:p>
    <w:p w14:paraId="0600C8BD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</w:t>
      </w:r>
    </w:p>
    <w:p w14:paraId="6721A4D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7 | use crate::front_of_house::hosting;</w:t>
      </w:r>
    </w:p>
    <w:p w14:paraId="10BDD66D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     ^^^^^^^^^^^^^^^^^^^^^^^^^^^^^^</w:t>
      </w:r>
    </w:p>
    <w:p w14:paraId="5DD7D2E9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|</w:t>
      </w:r>
    </w:p>
    <w:p w14:paraId="3BC32124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= note: `#[warn(unused_imports)]` on by default</w:t>
      </w:r>
    </w:p>
    <w:p w14:paraId="47DB3C84" w14:textId="73D03F2B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Notice there’s also a warning that the </w:t>
      </w:r>
      <w:r w:rsidRPr="00612E10">
        <w:rPr>
          <w:rStyle w:val="Literal"/>
        </w:rPr>
        <w:t>use</w:t>
      </w:r>
      <w:r w:rsidRPr="00067CAA">
        <w:t xml:space="preserve"> is no longer used in its scope! To</w:t>
      </w:r>
      <w:r w:rsidR="00067CAA" w:rsidRPr="00067CAA">
        <w:t xml:space="preserve"> </w:t>
      </w:r>
      <w:r w:rsidRPr="00067CAA">
        <w:t xml:space="preserve">fix this problem, move the </w:t>
      </w:r>
      <w:r w:rsidRPr="00612E10">
        <w:rPr>
          <w:rStyle w:val="Literal"/>
        </w:rPr>
        <w:t>use</w:t>
      </w:r>
      <w:r w:rsidRPr="00067CAA">
        <w:t xml:space="preserve"> within the </w:t>
      </w:r>
      <w:r w:rsidRPr="00612E10">
        <w:rPr>
          <w:rStyle w:val="Literal"/>
        </w:rPr>
        <w:t>customer</w:t>
      </w:r>
      <w:r w:rsidRPr="00067CAA">
        <w:t xml:space="preserve"> module too, or reference</w:t>
      </w:r>
      <w:r w:rsidR="00067CAA" w:rsidRPr="00067CAA">
        <w:t xml:space="preserve"> </w:t>
      </w:r>
      <w:r w:rsidRPr="00067CAA">
        <w:t xml:space="preserve">the shortcut in the parent module with </w:t>
      </w:r>
      <w:r w:rsidRPr="00612E10">
        <w:rPr>
          <w:rStyle w:val="Literal"/>
        </w:rPr>
        <w:t>super::hosting</w:t>
      </w:r>
      <w:r w:rsidRPr="00067CAA">
        <w:t xml:space="preserve"> within the child</w:t>
      </w:r>
      <w:r w:rsidR="00067CAA" w:rsidRPr="00067CAA">
        <w:t xml:space="preserve"> </w:t>
      </w:r>
      <w:r w:rsidRPr="00612E10">
        <w:rPr>
          <w:rStyle w:val="Literal"/>
        </w:rPr>
        <w:t>customer</w:t>
      </w:r>
      <w:r w:rsidRPr="00D15E11">
        <w:rPr>
          <w:lang w:eastAsia="en-GB"/>
        </w:rPr>
        <w:t xml:space="preserve"> module.</w:t>
      </w:r>
    </w:p>
    <w:bookmarkStart w:id="19" w:name="creating-idiomatic-`use`-paths"/>
    <w:bookmarkStart w:id="20" w:name="_Toc106889100"/>
    <w:bookmarkEnd w:id="19"/>
    <w:p w14:paraId="40AD7702" w14:textId="45F44CE8" w:rsidR="00D15E11" w:rsidRPr="00D15E11" w:rsidRDefault="00900152" w:rsidP="00A50468">
      <w:pPr>
        <w:pStyle w:val="HeadB"/>
        <w:rPr>
          <w:lang w:eastAsia="en-GB"/>
        </w:rPr>
      </w:pPr>
      <w:r>
        <w:lastRenderedPageBreak/>
        <w:fldChar w:fldCharType="begin"/>
      </w:r>
      <w:r>
        <w:instrText xml:space="preserve"> XE "</w:instrText>
      </w:r>
      <w:r w:rsidRPr="00027F7B">
        <w:instrText>conventions:</w:instrText>
      </w:r>
      <w:r>
        <w:instrText>for</w:instrText>
      </w:r>
      <w:r w:rsidRPr="00027F7B">
        <w:instrText xml:space="preserve"> use paths startRange</w:instrText>
      </w:r>
      <w:r>
        <w:instrText xml:space="preserve">" </w:instrText>
      </w:r>
      <w:r>
        <w:fldChar w:fldCharType="end"/>
      </w:r>
      <w:r w:rsidR="00D15E11" w:rsidRPr="00A50468">
        <w:t xml:space="preserve">Creating Idiomatic </w:t>
      </w:r>
      <w:r w:rsidR="00D15E11" w:rsidRPr="00612E10">
        <w:t>use</w:t>
      </w:r>
      <w:r w:rsidR="00D15E11" w:rsidRPr="00D15E11">
        <w:rPr>
          <w:lang w:eastAsia="en-GB"/>
        </w:rPr>
        <w:t xml:space="preserve"> Paths</w:t>
      </w:r>
      <w:bookmarkEnd w:id="20"/>
    </w:p>
    <w:p w14:paraId="59BB6682" w14:textId="3966F83D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In Listing 7-11, you might have wondered why we specified </w:t>
      </w:r>
      <w:r w:rsidRPr="00612E10">
        <w:rPr>
          <w:rStyle w:val="Literal"/>
        </w:rPr>
        <w:t>use crate::front_of_house::hosting</w:t>
      </w:r>
      <w:r w:rsidRPr="00067CAA">
        <w:t xml:space="preserve"> and then called </w:t>
      </w:r>
      <w:r w:rsidRPr="00612E10">
        <w:rPr>
          <w:rStyle w:val="Literal"/>
        </w:rPr>
        <w:t>hosting::add_to_waitlist</w:t>
      </w:r>
      <w:r w:rsidRPr="00067CAA">
        <w:t xml:space="preserve"> in</w:t>
      </w:r>
      <w:r w:rsidR="00067CAA" w:rsidRPr="00067CAA">
        <w:t xml:space="preserve"> </w:t>
      </w:r>
      <w:r w:rsidRPr="00612E10">
        <w:rPr>
          <w:rStyle w:val="Literal"/>
        </w:rPr>
        <w:t>eat_at_restaurant</w:t>
      </w:r>
      <w:r w:rsidR="004061E4">
        <w:t xml:space="preserve">, </w:t>
      </w:r>
      <w:r w:rsidRPr="00067CAA">
        <w:t xml:space="preserve">rather than specifying the </w:t>
      </w:r>
      <w:r w:rsidRPr="00612E10">
        <w:rPr>
          <w:rStyle w:val="Literal"/>
        </w:rPr>
        <w:t>use</w:t>
      </w:r>
      <w:r w:rsidRPr="00067CAA">
        <w:t xml:space="preserve"> path all the way out to</w:t>
      </w:r>
      <w:r w:rsidR="00067CAA" w:rsidRPr="00067CAA">
        <w:t xml:space="preserve"> </w:t>
      </w:r>
      <w:r w:rsidRPr="00067CAA">
        <w:t xml:space="preserve">the </w:t>
      </w:r>
      <w:r w:rsidRPr="00612E10">
        <w:rPr>
          <w:rStyle w:val="Literal"/>
        </w:rPr>
        <w:t>add_to_waitlist</w:t>
      </w:r>
      <w:r w:rsidRPr="00D15E11">
        <w:rPr>
          <w:lang w:eastAsia="en-GB"/>
        </w:rPr>
        <w:t xml:space="preserve"> function to achieve the same result, as in Listing 7-13.</w:t>
      </w:r>
    </w:p>
    <w:p w14:paraId="055880D1" w14:textId="403E52E7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2F528182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mod front_of_house {</w:t>
      </w:r>
    </w:p>
    <w:p w14:paraId="0B3F18D1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pub mod hosting {</w:t>
      </w:r>
    </w:p>
    <w:p w14:paraId="0EA7D36F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    pub fn add_to_waitlist() {}</w:t>
      </w:r>
    </w:p>
    <w:p w14:paraId="57670411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}</w:t>
      </w:r>
    </w:p>
    <w:p w14:paraId="2613E99A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}</w:t>
      </w:r>
    </w:p>
    <w:p w14:paraId="64F58239" w14:textId="77777777" w:rsidR="00D15E11" w:rsidRPr="00D15E11" w:rsidRDefault="00D15E11" w:rsidP="00612E10">
      <w:pPr>
        <w:pStyle w:val="Code"/>
        <w:rPr>
          <w:lang w:eastAsia="en-GB"/>
        </w:rPr>
      </w:pPr>
    </w:p>
    <w:p w14:paraId="3991B74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crate::front_of_house::hosting::add_to_waitlist;</w:t>
      </w:r>
    </w:p>
    <w:p w14:paraId="2630C7DB" w14:textId="77777777" w:rsidR="00D15E11" w:rsidRPr="00D15E11" w:rsidRDefault="00D15E11" w:rsidP="00612E10">
      <w:pPr>
        <w:pStyle w:val="Code"/>
        <w:rPr>
          <w:lang w:eastAsia="en-GB"/>
        </w:rPr>
      </w:pPr>
    </w:p>
    <w:p w14:paraId="386FE4B7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pub fn eat_at_restaurant() {</w:t>
      </w:r>
    </w:p>
    <w:p w14:paraId="37A61740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add_to_waitlist();</w:t>
      </w:r>
    </w:p>
    <w:p w14:paraId="79D6B2C3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}</w:t>
      </w:r>
    </w:p>
    <w:p w14:paraId="3C94CBBD" w14:textId="2E3B706B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Bringing the </w:t>
      </w:r>
      <w:r w:rsidRPr="00612E10">
        <w:rPr>
          <w:rStyle w:val="Literal"/>
        </w:rPr>
        <w:t>add_to_waitlist</w:t>
      </w:r>
      <w:r w:rsidRPr="00067CAA">
        <w:t xml:space="preserve"> function into scope with </w:t>
      </w:r>
      <w:r w:rsidRPr="00612E10">
        <w:rPr>
          <w:rStyle w:val="Literal"/>
        </w:rPr>
        <w:t>use</w:t>
      </w:r>
      <w:r w:rsidRPr="00D15E11">
        <w:rPr>
          <w:lang w:eastAsia="en-GB"/>
        </w:rPr>
        <w:t>,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which is unidiomatic</w:t>
      </w:r>
    </w:p>
    <w:p w14:paraId="3358F6E4" w14:textId="002ECF99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Although both Listing 7-11 and </w:t>
      </w:r>
      <w:r w:rsidR="0091193D">
        <w:rPr>
          <w:lang w:eastAsia="en-GB"/>
        </w:rPr>
        <w:t xml:space="preserve">Listing </w:t>
      </w:r>
      <w:r w:rsidRPr="00D15E11">
        <w:rPr>
          <w:lang w:eastAsia="en-GB"/>
        </w:rPr>
        <w:t>7-13 accomplish the same task, Listing 7-11 is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 xml:space="preserve">the idiomatic way to bring a function into scope with </w:t>
      </w:r>
      <w:r w:rsidRPr="00612E10">
        <w:rPr>
          <w:rStyle w:val="Literal"/>
        </w:rPr>
        <w:t>use</w:t>
      </w:r>
      <w:r w:rsidRPr="00067CAA">
        <w:t>. Bringing the</w:t>
      </w:r>
      <w:r w:rsidR="00067CAA" w:rsidRPr="00067CAA">
        <w:t xml:space="preserve"> </w:t>
      </w:r>
      <w:r w:rsidRPr="00067CAA">
        <w:t xml:space="preserve">function’s parent module into scope with </w:t>
      </w:r>
      <w:r w:rsidRPr="00612E10">
        <w:rPr>
          <w:rStyle w:val="Literal"/>
        </w:rPr>
        <w:t>use</w:t>
      </w:r>
      <w:r w:rsidRPr="00067CAA">
        <w:t xml:space="preserve"> means we have to specify the</w:t>
      </w:r>
      <w:r w:rsidR="00067CAA" w:rsidRPr="00067CAA">
        <w:t xml:space="preserve"> </w:t>
      </w:r>
      <w:r w:rsidRPr="00067CAA">
        <w:t>parent module when calling the function. Specifying the parent module when</w:t>
      </w:r>
      <w:r w:rsidR="00067CAA" w:rsidRPr="00067CAA">
        <w:t xml:space="preserve"> </w:t>
      </w:r>
      <w:r w:rsidRPr="00067CAA">
        <w:t>calling the function makes it clear that the function isn’t locally defined</w:t>
      </w:r>
      <w:r w:rsidR="00067CAA" w:rsidRPr="00067CAA">
        <w:t xml:space="preserve"> </w:t>
      </w:r>
      <w:r w:rsidRPr="00067CAA">
        <w:t>while still minimizing repetition of the full path. The code in Listing 7-13 is</w:t>
      </w:r>
      <w:r w:rsidR="00067CAA" w:rsidRPr="00067CAA">
        <w:t xml:space="preserve"> </w:t>
      </w:r>
      <w:r w:rsidRPr="00067CAA">
        <w:t xml:space="preserve">unclear as to where </w:t>
      </w:r>
      <w:r w:rsidRPr="00612E10">
        <w:rPr>
          <w:rStyle w:val="Literal"/>
        </w:rPr>
        <w:t>add_to_waitlist</w:t>
      </w:r>
      <w:r w:rsidRPr="00D15E11">
        <w:rPr>
          <w:lang w:eastAsia="en-GB"/>
        </w:rPr>
        <w:t xml:space="preserve"> is defined.</w:t>
      </w:r>
    </w:p>
    <w:p w14:paraId="77044B83" w14:textId="212E280E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On the other hand, when bringing in structs, enums, and other items with </w:t>
      </w:r>
      <w:r w:rsidRPr="00612E10">
        <w:rPr>
          <w:rStyle w:val="Literal"/>
        </w:rPr>
        <w:t>use</w:t>
      </w:r>
      <w:r w:rsidRPr="00067CAA">
        <w:t>,</w:t>
      </w:r>
      <w:r w:rsidR="00067CAA" w:rsidRPr="00067CAA">
        <w:t xml:space="preserve"> </w:t>
      </w:r>
      <w:r w:rsidRPr="00067CAA">
        <w:t>it’s idiomatic to specify the full path. Listing 7-14 shows the idiomatic way</w:t>
      </w:r>
      <w:r w:rsidR="00067CAA" w:rsidRPr="00067CAA">
        <w:t xml:space="preserve"> </w:t>
      </w:r>
      <w:r w:rsidRPr="00067CAA">
        <w:t xml:space="preserve">to bring the standard library’s </w:t>
      </w:r>
      <w:r w:rsidRPr="00612E10">
        <w:rPr>
          <w:rStyle w:val="Literal"/>
        </w:rPr>
        <w:t>HashMap</w:t>
      </w:r>
      <w:r w:rsidRPr="00D15E11">
        <w:rPr>
          <w:lang w:eastAsia="en-GB"/>
        </w:rPr>
        <w:t xml:space="preserve"> struct into the scope of a binary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crate.</w:t>
      </w:r>
    </w:p>
    <w:p w14:paraId="7AD1D3C0" w14:textId="31FF3B9D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src/main.rs</w:t>
      </w:r>
    </w:p>
    <w:p w14:paraId="5EB573FE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std::collections::HashMap;</w:t>
      </w:r>
    </w:p>
    <w:p w14:paraId="722FD23A" w14:textId="77777777" w:rsidR="00D15E11" w:rsidRPr="00D15E11" w:rsidRDefault="00D15E11" w:rsidP="00612E10">
      <w:pPr>
        <w:pStyle w:val="Code"/>
        <w:rPr>
          <w:lang w:eastAsia="en-GB"/>
        </w:rPr>
      </w:pPr>
    </w:p>
    <w:p w14:paraId="2FA0FE0C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fn main() {</w:t>
      </w:r>
    </w:p>
    <w:p w14:paraId="4E3ED951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let mut map = HashMap::new();</w:t>
      </w:r>
    </w:p>
    <w:p w14:paraId="5C23D2CA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map.insert(1, 2);</w:t>
      </w:r>
    </w:p>
    <w:p w14:paraId="655A6B7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58D9BD7F" w14:textId="0439AFF9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Bringing </w:t>
      </w:r>
      <w:r w:rsidRPr="00612E10">
        <w:rPr>
          <w:rStyle w:val="Literal"/>
        </w:rPr>
        <w:t>HashMap</w:t>
      </w:r>
      <w:r w:rsidRPr="00D15E11">
        <w:rPr>
          <w:lang w:eastAsia="en-GB"/>
        </w:rPr>
        <w:t xml:space="preserve"> into scope in an idiomatic way</w:t>
      </w:r>
    </w:p>
    <w:p w14:paraId="3447A859" w14:textId="44BE9A42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There’s no strong reason behind this idiom: it’s just the convention that has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emerged, and folks have gotten used to reading and writing Rust code this way.</w:t>
      </w:r>
      <w:r w:rsidR="00900152">
        <w:fldChar w:fldCharType="begin"/>
      </w:r>
      <w:r w:rsidR="00900152">
        <w:instrText xml:space="preserve"> XE "</w:instrText>
      </w:r>
      <w:r w:rsidR="00900152" w:rsidRPr="00027F7B">
        <w:instrText>conventions:</w:instrText>
      </w:r>
      <w:r w:rsidR="00900152">
        <w:instrText>for</w:instrText>
      </w:r>
      <w:r w:rsidR="00900152" w:rsidRPr="00027F7B">
        <w:instrText xml:space="preserve"> use paths </w:instrText>
      </w:r>
      <w:r w:rsidR="00900152">
        <w:instrText>end</w:instrText>
      </w:r>
      <w:r w:rsidR="00900152" w:rsidRPr="00027F7B">
        <w:instrText>Range</w:instrText>
      </w:r>
      <w:r w:rsidR="00900152">
        <w:instrText xml:space="preserve">" </w:instrText>
      </w:r>
      <w:r w:rsidR="00900152">
        <w:fldChar w:fldCharType="end"/>
      </w:r>
    </w:p>
    <w:p w14:paraId="3C1237CC" w14:textId="5B7BAA22" w:rsidR="00D15E11" w:rsidRPr="00D15E11" w:rsidRDefault="00D15E11" w:rsidP="00067CAA">
      <w:pPr>
        <w:pStyle w:val="Body"/>
        <w:rPr>
          <w:lang w:eastAsia="en-GB"/>
        </w:rPr>
      </w:pPr>
      <w:r w:rsidRPr="00067CAA">
        <w:t>The exception to this idiom is if we’re bringing two items with the same name</w:t>
      </w:r>
      <w:r w:rsidR="00067CAA" w:rsidRPr="00067CAA">
        <w:t xml:space="preserve"> </w:t>
      </w:r>
      <w:r w:rsidRPr="00067CAA">
        <w:t xml:space="preserve">into scope with </w:t>
      </w:r>
      <w:r w:rsidRPr="00612E10">
        <w:rPr>
          <w:rStyle w:val="Literal"/>
        </w:rPr>
        <w:t>use</w:t>
      </w:r>
      <w:r w:rsidRPr="00067CAA">
        <w:t xml:space="preserve"> statements, because Rust doesn’t allow that. Listing 7-15</w:t>
      </w:r>
      <w:r w:rsidR="00067CAA" w:rsidRPr="00067CAA">
        <w:t xml:space="preserve"> </w:t>
      </w:r>
      <w:r w:rsidRPr="00067CAA">
        <w:lastRenderedPageBreak/>
        <w:t xml:space="preserve">shows how to bring two </w:t>
      </w:r>
      <w:r w:rsidRPr="00612E10">
        <w:rPr>
          <w:rStyle w:val="Literal"/>
        </w:rPr>
        <w:t>Result</w:t>
      </w:r>
      <w:r w:rsidRPr="00D15E11">
        <w:rPr>
          <w:lang w:eastAsia="en-GB"/>
        </w:rPr>
        <w:t xml:space="preserve"> types into scope that have the same name but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different parent modules</w:t>
      </w:r>
      <w:r w:rsidR="00B92A11">
        <w:rPr>
          <w:lang w:eastAsia="en-GB"/>
        </w:rPr>
        <w:t>,</w:t>
      </w:r>
      <w:r w:rsidRPr="00D15E11">
        <w:rPr>
          <w:lang w:eastAsia="en-GB"/>
        </w:rPr>
        <w:t xml:space="preserve"> and how to refer to them.</w:t>
      </w:r>
    </w:p>
    <w:p w14:paraId="21F3624E" w14:textId="279ECBC1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110F11F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std::fmt;</w:t>
      </w:r>
    </w:p>
    <w:p w14:paraId="0A312373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std::io;</w:t>
      </w:r>
    </w:p>
    <w:p w14:paraId="1A29A9C7" w14:textId="77777777" w:rsidR="00D15E11" w:rsidRPr="00D15E11" w:rsidRDefault="00D15E11" w:rsidP="00612E10">
      <w:pPr>
        <w:pStyle w:val="Code"/>
        <w:rPr>
          <w:lang w:eastAsia="en-GB"/>
        </w:rPr>
      </w:pPr>
    </w:p>
    <w:p w14:paraId="4B62F735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fn function1() -&gt; fmt::Result {</w:t>
      </w:r>
    </w:p>
    <w:p w14:paraId="2EB283C6" w14:textId="4F14FEC8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</w:t>
      </w:r>
      <w:r w:rsidR="00612E10" w:rsidRPr="00612E10">
        <w:rPr>
          <w:rStyle w:val="LiteralItalic"/>
        </w:rPr>
        <w:t>--snip--</w:t>
      </w:r>
    </w:p>
    <w:p w14:paraId="1175FC67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7660BB1B" w14:textId="77777777" w:rsidR="00D15E11" w:rsidRPr="00D15E11" w:rsidRDefault="00D15E11" w:rsidP="00612E10">
      <w:pPr>
        <w:pStyle w:val="Code"/>
        <w:rPr>
          <w:lang w:eastAsia="en-GB"/>
        </w:rPr>
      </w:pPr>
    </w:p>
    <w:p w14:paraId="77F6E3C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fn function2() -&gt; io::Result&lt;()&gt; {</w:t>
      </w:r>
    </w:p>
    <w:p w14:paraId="558D5BED" w14:textId="6D65B71C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</w:t>
      </w:r>
      <w:r w:rsidR="00612E10" w:rsidRPr="00612E10">
        <w:rPr>
          <w:rStyle w:val="LiteralItalic"/>
        </w:rPr>
        <w:t>--snip--</w:t>
      </w:r>
    </w:p>
    <w:p w14:paraId="2B0C7F12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1973A591" w14:textId="0C2D3A57" w:rsidR="00D15E11" w:rsidRPr="00D15E11" w:rsidRDefault="00D15E11" w:rsidP="002E1DF3">
      <w:pPr>
        <w:pStyle w:val="CodeListingCaption"/>
        <w:rPr>
          <w:lang w:eastAsia="en-GB"/>
        </w:rPr>
      </w:pPr>
      <w:r w:rsidRPr="00D15E11">
        <w:rPr>
          <w:lang w:eastAsia="en-GB"/>
        </w:rPr>
        <w:t>Bringing two types with the same name into the same scope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requires using their parent modules.</w:t>
      </w:r>
    </w:p>
    <w:p w14:paraId="04A35EDB" w14:textId="3E4E182C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As you can see, using the parent modules distinguishes the two </w:t>
      </w:r>
      <w:r w:rsidRPr="00612E10">
        <w:rPr>
          <w:rStyle w:val="Literal"/>
        </w:rPr>
        <w:t>Result</w:t>
      </w:r>
      <w:r w:rsidRPr="00067CAA">
        <w:t xml:space="preserve"> types.</w:t>
      </w:r>
      <w:r w:rsidR="00067CAA" w:rsidRPr="00067CAA">
        <w:t xml:space="preserve"> </w:t>
      </w:r>
      <w:r w:rsidRPr="00067CAA">
        <w:t xml:space="preserve">If instead we specified </w:t>
      </w:r>
      <w:r w:rsidRPr="00612E10">
        <w:rPr>
          <w:rStyle w:val="Literal"/>
        </w:rPr>
        <w:t>use std::fmt::Result</w:t>
      </w:r>
      <w:r w:rsidRPr="00067CAA">
        <w:t xml:space="preserve"> and </w:t>
      </w:r>
      <w:r w:rsidRPr="00612E10">
        <w:rPr>
          <w:rStyle w:val="Literal"/>
        </w:rPr>
        <w:t>use std::io::Result</w:t>
      </w:r>
      <w:r w:rsidRPr="00067CAA">
        <w:t>, we’d</w:t>
      </w:r>
      <w:r w:rsidR="00067CAA" w:rsidRPr="00067CAA">
        <w:t xml:space="preserve"> </w:t>
      </w:r>
      <w:r w:rsidRPr="00067CAA">
        <w:t xml:space="preserve">have two </w:t>
      </w:r>
      <w:r w:rsidRPr="00612E10">
        <w:rPr>
          <w:rStyle w:val="Literal"/>
        </w:rPr>
        <w:t>Result</w:t>
      </w:r>
      <w:r w:rsidRPr="00067CAA">
        <w:t xml:space="preserve"> types in the same scope</w:t>
      </w:r>
      <w:r w:rsidR="004061E4">
        <w:t>,</w:t>
      </w:r>
      <w:r w:rsidRPr="00067CAA">
        <w:t xml:space="preserve"> and Rust wouldn’t know which one we</w:t>
      </w:r>
      <w:r w:rsidR="00067CAA" w:rsidRPr="00067CAA">
        <w:t xml:space="preserve"> </w:t>
      </w:r>
      <w:r w:rsidRPr="00067CAA">
        <w:t xml:space="preserve">meant when we used </w:t>
      </w:r>
      <w:r w:rsidRPr="00612E10">
        <w:rPr>
          <w:rStyle w:val="Literal"/>
        </w:rPr>
        <w:t>Result</w:t>
      </w:r>
      <w:r w:rsidRPr="00D15E11">
        <w:rPr>
          <w:lang w:eastAsia="en-GB"/>
        </w:rPr>
        <w:t>.</w:t>
      </w:r>
    </w:p>
    <w:bookmarkStart w:id="21" w:name="providing-new-names-with-the-`as`-keywor"/>
    <w:bookmarkStart w:id="22" w:name="_Toc106889101"/>
    <w:bookmarkEnd w:id="21"/>
    <w:p w14:paraId="0A7AAD5C" w14:textId="7928EEA1" w:rsidR="00D15E11" w:rsidRPr="00D15E11" w:rsidRDefault="004E201C" w:rsidP="00A50468">
      <w:pPr>
        <w:pStyle w:val="HeadB"/>
        <w:rPr>
          <w:lang w:eastAsia="en-GB"/>
        </w:rPr>
      </w:pPr>
      <w:r>
        <w:fldChar w:fldCharType="begin"/>
      </w:r>
      <w:r>
        <w:instrText xml:space="preserve"> XE "use keyword:and as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"as keyword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A50468">
        <w:t xml:space="preserve">Providing New Names with the </w:t>
      </w:r>
      <w:r w:rsidR="00D15E11" w:rsidRPr="00612E10">
        <w:t>as</w:t>
      </w:r>
      <w:r w:rsidR="00D15E11" w:rsidRPr="00D15E11">
        <w:rPr>
          <w:lang w:eastAsia="en-GB"/>
        </w:rPr>
        <w:t xml:space="preserve"> Keyword</w:t>
      </w:r>
      <w:bookmarkEnd w:id="22"/>
    </w:p>
    <w:p w14:paraId="1F5965EF" w14:textId="1E420DA3" w:rsidR="00D15E11" w:rsidRPr="00D15E11" w:rsidRDefault="00D15E11" w:rsidP="00067CAA">
      <w:pPr>
        <w:pStyle w:val="Body"/>
        <w:rPr>
          <w:lang w:eastAsia="en-GB"/>
        </w:rPr>
      </w:pPr>
      <w:r w:rsidRPr="00067CAA">
        <w:t>There’s another solution to the problem of bringing two types of the same name</w:t>
      </w:r>
      <w:r w:rsidR="00067CAA" w:rsidRPr="00067CAA">
        <w:t xml:space="preserve"> </w:t>
      </w:r>
      <w:r w:rsidRPr="00067CAA">
        <w:t xml:space="preserve">into the same scope with </w:t>
      </w:r>
      <w:r w:rsidRPr="00612E10">
        <w:rPr>
          <w:rStyle w:val="Literal"/>
        </w:rPr>
        <w:t>use</w:t>
      </w:r>
      <w:r w:rsidRPr="00067CAA">
        <w:t xml:space="preserve">: after the path, we can specify </w:t>
      </w:r>
      <w:r w:rsidRPr="00612E10">
        <w:rPr>
          <w:rStyle w:val="Literal"/>
        </w:rPr>
        <w:t>as</w:t>
      </w:r>
      <w:r w:rsidRPr="00067CAA">
        <w:t xml:space="preserve"> and a new</w:t>
      </w:r>
      <w:r w:rsidR="00067CAA" w:rsidRPr="00067CAA">
        <w:t xml:space="preserve"> </w:t>
      </w:r>
      <w:r w:rsidRPr="00067CAA">
        <w:t xml:space="preserve">local name, or </w:t>
      </w:r>
      <w:r w:rsidRPr="00612E10">
        <w:rPr>
          <w:rStyle w:val="Italic"/>
        </w:rPr>
        <w:t>alias</w:t>
      </w:r>
      <w:r w:rsidRPr="00067CAA">
        <w:t>, for the type. Listing 7-16 shows another way to write</w:t>
      </w:r>
      <w:r w:rsidR="00067CAA" w:rsidRPr="00067CAA">
        <w:t xml:space="preserve"> </w:t>
      </w:r>
      <w:r w:rsidRPr="00067CAA">
        <w:t xml:space="preserve">the code in Listing 7-15 by renaming one of the two </w:t>
      </w:r>
      <w:r w:rsidRPr="00612E10">
        <w:rPr>
          <w:rStyle w:val="Literal"/>
        </w:rPr>
        <w:t>Result</w:t>
      </w:r>
      <w:r w:rsidRPr="00067CAA">
        <w:t xml:space="preserve"> types using </w:t>
      </w:r>
      <w:r w:rsidRPr="00612E10">
        <w:rPr>
          <w:rStyle w:val="Literal"/>
        </w:rPr>
        <w:t>as</w:t>
      </w:r>
      <w:r w:rsidRPr="00D15E11">
        <w:rPr>
          <w:lang w:eastAsia="en-GB"/>
        </w:rPr>
        <w:t>.</w:t>
      </w:r>
    </w:p>
    <w:p w14:paraId="43A84E8D" w14:textId="48556765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2ADA5110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std::fmt::Result;</w:t>
      </w:r>
    </w:p>
    <w:p w14:paraId="1464A47D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std::io::Result as IoResult;</w:t>
      </w:r>
    </w:p>
    <w:p w14:paraId="7407026F" w14:textId="77777777" w:rsidR="00D15E11" w:rsidRPr="00D15E11" w:rsidRDefault="00D15E11" w:rsidP="00612E10">
      <w:pPr>
        <w:pStyle w:val="Code"/>
        <w:rPr>
          <w:lang w:eastAsia="en-GB"/>
        </w:rPr>
      </w:pPr>
    </w:p>
    <w:p w14:paraId="4BF550EA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fn function1() -&gt; Result {</w:t>
      </w:r>
    </w:p>
    <w:p w14:paraId="1D2DECC3" w14:textId="51A60AEC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</w:t>
      </w:r>
      <w:r w:rsidR="00612E10" w:rsidRPr="00612E10">
        <w:rPr>
          <w:rStyle w:val="LiteralItalic"/>
        </w:rPr>
        <w:t>--snip--</w:t>
      </w:r>
    </w:p>
    <w:p w14:paraId="05E0C0D2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1A51F2D0" w14:textId="77777777" w:rsidR="00D15E11" w:rsidRPr="00D15E11" w:rsidRDefault="00D15E11" w:rsidP="00612E10">
      <w:pPr>
        <w:pStyle w:val="Code"/>
        <w:rPr>
          <w:lang w:eastAsia="en-GB"/>
        </w:rPr>
      </w:pPr>
    </w:p>
    <w:p w14:paraId="54DCC3B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fn function2() -&gt; IoResult&lt;()&gt; {</w:t>
      </w:r>
    </w:p>
    <w:p w14:paraId="344D3F7D" w14:textId="49461CF2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</w:t>
      </w:r>
      <w:r w:rsidR="00612E10" w:rsidRPr="00612E10">
        <w:rPr>
          <w:rStyle w:val="LiteralItalic"/>
        </w:rPr>
        <w:t>--snip--</w:t>
      </w:r>
    </w:p>
    <w:p w14:paraId="1289697E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3CA0BA66" w14:textId="3FE83B0C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Renaming a type when it’s brought into scope with the </w:t>
      </w:r>
      <w:r w:rsidRPr="00612E10">
        <w:rPr>
          <w:rStyle w:val="Literal"/>
        </w:rPr>
        <w:t>as</w:t>
      </w:r>
      <w:r w:rsidRPr="00D15E11">
        <w:rPr>
          <w:lang w:eastAsia="en-GB"/>
        </w:rPr>
        <w:t xml:space="preserve"> keyword</w:t>
      </w:r>
    </w:p>
    <w:p w14:paraId="7D1BBAA9" w14:textId="7D710B71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In the second </w:t>
      </w:r>
      <w:r w:rsidRPr="00612E10">
        <w:rPr>
          <w:rStyle w:val="Literal"/>
        </w:rPr>
        <w:t>use</w:t>
      </w:r>
      <w:r w:rsidRPr="00067CAA">
        <w:t xml:space="preserve"> statement, we chose the new name </w:t>
      </w:r>
      <w:r w:rsidRPr="00612E10">
        <w:rPr>
          <w:rStyle w:val="Literal"/>
        </w:rPr>
        <w:t>IoResult</w:t>
      </w:r>
      <w:r w:rsidRPr="00067CAA">
        <w:t xml:space="preserve"> for the</w:t>
      </w:r>
      <w:r w:rsidR="00067CAA" w:rsidRPr="00067CAA">
        <w:t xml:space="preserve"> </w:t>
      </w:r>
      <w:r w:rsidRPr="00612E10">
        <w:rPr>
          <w:rStyle w:val="Literal"/>
        </w:rPr>
        <w:t>std::io::Result</w:t>
      </w:r>
      <w:r w:rsidRPr="00067CAA">
        <w:t xml:space="preserve"> type, which won’t conflict with the </w:t>
      </w:r>
      <w:r w:rsidRPr="00612E10">
        <w:rPr>
          <w:rStyle w:val="Literal"/>
        </w:rPr>
        <w:t>Result</w:t>
      </w:r>
      <w:r w:rsidRPr="00067CAA">
        <w:t xml:space="preserve"> from </w:t>
      </w:r>
      <w:r w:rsidRPr="00612E10">
        <w:rPr>
          <w:rStyle w:val="Literal"/>
        </w:rPr>
        <w:t>std::fmt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that we’ve also brought into scope. Listing 7-15 and Listing 7-16 are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considered idiomatic, so the choice is up to you!</w:t>
      </w:r>
      <w:r w:rsidR="00C522B9" w:rsidRPr="00C522B9">
        <w:t xml:space="preserve"> </w:t>
      </w:r>
      <w:r w:rsidR="00C522B9">
        <w:fldChar w:fldCharType="begin"/>
      </w:r>
      <w:r w:rsidR="00C522B9">
        <w:instrText xml:space="preserve"> XE "use keyword:and as end</w:instrText>
      </w:r>
      <w:r w:rsidR="00C522B9" w:rsidRPr="00027F7B">
        <w:instrText>Range</w:instrText>
      </w:r>
      <w:r w:rsidR="00C522B9">
        <w:instrText xml:space="preserve">" </w:instrText>
      </w:r>
      <w:r w:rsidR="00C522B9">
        <w:fldChar w:fldCharType="end"/>
      </w:r>
      <w:r w:rsidR="00C522B9">
        <w:fldChar w:fldCharType="begin"/>
      </w:r>
      <w:r w:rsidR="00C522B9">
        <w:instrText xml:space="preserve"> XE "as keyword end</w:instrText>
      </w:r>
      <w:r w:rsidR="00C522B9" w:rsidRPr="00027F7B">
        <w:instrText>Range</w:instrText>
      </w:r>
      <w:r w:rsidR="00C522B9">
        <w:instrText xml:space="preserve">" </w:instrText>
      </w:r>
      <w:r w:rsidR="00C522B9">
        <w:fldChar w:fldCharType="end"/>
      </w:r>
    </w:p>
    <w:bookmarkStart w:id="23" w:name="re-exporting-names-with-`pub-use`"/>
    <w:bookmarkStart w:id="24" w:name="_Toc106889102"/>
    <w:bookmarkEnd w:id="23"/>
    <w:p w14:paraId="2BD4DCE8" w14:textId="64CA3DD2" w:rsidR="00D15E11" w:rsidRPr="00D15E11" w:rsidRDefault="00066266" w:rsidP="00A50468">
      <w:pPr>
        <w:pStyle w:val="HeadB"/>
        <w:rPr>
          <w:lang w:eastAsia="en-GB"/>
        </w:rPr>
      </w:pPr>
      <w:r>
        <w:lastRenderedPageBreak/>
        <w:fldChar w:fldCharType="begin"/>
      </w:r>
      <w:r>
        <w:instrText xml:space="preserve"> XE "use keyword:and pub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"pub use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"re-export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A50468">
        <w:t xml:space="preserve">Re-exporting Names with </w:t>
      </w:r>
      <w:r w:rsidR="00D15E11" w:rsidRPr="00612E10">
        <w:t>pub use</w:t>
      </w:r>
      <w:bookmarkEnd w:id="24"/>
    </w:p>
    <w:p w14:paraId="202B7F55" w14:textId="6BFEBF66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When we bring a name into scope with the </w:t>
      </w:r>
      <w:r w:rsidRPr="00612E10">
        <w:rPr>
          <w:rStyle w:val="Literal"/>
        </w:rPr>
        <w:t>use</w:t>
      </w:r>
      <w:r w:rsidRPr="00067CAA">
        <w:t xml:space="preserve"> keyword, the name available in</w:t>
      </w:r>
      <w:r w:rsidR="00067CAA" w:rsidRPr="00067CAA">
        <w:t xml:space="preserve"> </w:t>
      </w:r>
      <w:r w:rsidRPr="00067CAA">
        <w:t>the new scope is private. To enable the code that calls our code to refer to</w:t>
      </w:r>
      <w:r w:rsidR="00067CAA" w:rsidRPr="00067CAA">
        <w:t xml:space="preserve"> </w:t>
      </w:r>
      <w:r w:rsidRPr="00067CAA">
        <w:t xml:space="preserve">that name as if it had been defined in that code’s scope, we can combine </w:t>
      </w:r>
      <w:r w:rsidRPr="00612E10">
        <w:rPr>
          <w:rStyle w:val="Literal"/>
        </w:rPr>
        <w:t>pub</w:t>
      </w:r>
      <w:r w:rsidR="00067CAA" w:rsidRPr="00067CAA">
        <w:t xml:space="preserve"> </w:t>
      </w:r>
      <w:r w:rsidRPr="00067CAA">
        <w:t xml:space="preserve">and </w:t>
      </w:r>
      <w:r w:rsidRPr="00612E10">
        <w:rPr>
          <w:rStyle w:val="Literal"/>
        </w:rPr>
        <w:t>use</w:t>
      </w:r>
      <w:r w:rsidRPr="00067CAA">
        <w:t xml:space="preserve">. This technique is called </w:t>
      </w:r>
      <w:r w:rsidRPr="00612E10">
        <w:rPr>
          <w:rStyle w:val="Italic"/>
        </w:rPr>
        <w:t>re-exporting</w:t>
      </w:r>
      <w:r w:rsidRPr="00D15E11">
        <w:rPr>
          <w:lang w:eastAsia="en-GB"/>
        </w:rPr>
        <w:t xml:space="preserve"> because we’re bringing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an item into scope but also making that item available for others to bring into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their scope.</w:t>
      </w:r>
    </w:p>
    <w:p w14:paraId="3FC0AB8F" w14:textId="046E466B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Listing 7-17 shows the code in Listing 7-11 with </w:t>
      </w:r>
      <w:r w:rsidRPr="00612E10">
        <w:rPr>
          <w:rStyle w:val="Literal"/>
        </w:rPr>
        <w:t>use</w:t>
      </w:r>
      <w:r w:rsidRPr="00067CAA">
        <w:t xml:space="preserve"> in the root module</w:t>
      </w:r>
      <w:r w:rsidR="00067CAA" w:rsidRPr="00067CAA">
        <w:t xml:space="preserve"> </w:t>
      </w:r>
      <w:r w:rsidRPr="00067CAA">
        <w:t xml:space="preserve">changed to </w:t>
      </w:r>
      <w:r w:rsidRPr="00612E10">
        <w:rPr>
          <w:rStyle w:val="Literal"/>
        </w:rPr>
        <w:t>pub use</w:t>
      </w:r>
      <w:r w:rsidRPr="00D15E11">
        <w:rPr>
          <w:lang w:eastAsia="en-GB"/>
        </w:rPr>
        <w:t>.</w:t>
      </w:r>
    </w:p>
    <w:p w14:paraId="5D8251F5" w14:textId="7824CE86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6B8F0901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mod front_of_house {</w:t>
      </w:r>
    </w:p>
    <w:p w14:paraId="695965DE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pub mod hosting {</w:t>
      </w:r>
    </w:p>
    <w:p w14:paraId="25A5F541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    pub fn add_to_waitlist() {}</w:t>
      </w:r>
    </w:p>
    <w:p w14:paraId="6ABE7EE6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}</w:t>
      </w:r>
    </w:p>
    <w:p w14:paraId="291737EA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}</w:t>
      </w:r>
    </w:p>
    <w:p w14:paraId="7AC8D73C" w14:textId="77777777" w:rsidR="00D15E11" w:rsidRPr="00D15E11" w:rsidRDefault="00D15E11" w:rsidP="00612E10">
      <w:pPr>
        <w:pStyle w:val="Code"/>
        <w:rPr>
          <w:lang w:eastAsia="en-GB"/>
        </w:rPr>
      </w:pPr>
    </w:p>
    <w:p w14:paraId="05F600BA" w14:textId="77777777" w:rsidR="00D15E11" w:rsidRPr="009C7F6B" w:rsidRDefault="00D15E11" w:rsidP="00612E10">
      <w:pPr>
        <w:pStyle w:val="Code"/>
        <w:rPr>
          <w:rStyle w:val="LiteralGray"/>
        </w:rPr>
      </w:pPr>
      <w:r w:rsidRPr="00D15E11">
        <w:rPr>
          <w:lang w:eastAsia="en-GB"/>
        </w:rPr>
        <w:t xml:space="preserve">pub </w:t>
      </w:r>
      <w:r w:rsidRPr="009C7F6B">
        <w:rPr>
          <w:rStyle w:val="LiteralGray"/>
        </w:rPr>
        <w:t>use crate::front_of_house::hosting;</w:t>
      </w:r>
    </w:p>
    <w:p w14:paraId="498690A6" w14:textId="77777777" w:rsidR="00D15E11" w:rsidRPr="00D15E11" w:rsidRDefault="00D15E11" w:rsidP="00612E10">
      <w:pPr>
        <w:pStyle w:val="Code"/>
        <w:rPr>
          <w:lang w:eastAsia="en-GB"/>
        </w:rPr>
      </w:pPr>
    </w:p>
    <w:p w14:paraId="4A68092B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pub fn eat_at_restaurant() {</w:t>
      </w:r>
    </w:p>
    <w:p w14:paraId="1434A0CC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hosting::add_to_waitlist();</w:t>
      </w:r>
    </w:p>
    <w:p w14:paraId="42097459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}</w:t>
      </w:r>
    </w:p>
    <w:p w14:paraId="7FC143AF" w14:textId="0EA33BD5" w:rsidR="00D15E11" w:rsidRPr="00D15E11" w:rsidRDefault="00D15E11" w:rsidP="00067CAA">
      <w:pPr>
        <w:pStyle w:val="CodeListingCaption"/>
        <w:rPr>
          <w:lang w:eastAsia="en-GB"/>
        </w:rPr>
      </w:pPr>
      <w:r w:rsidRPr="00067CAA">
        <w:t>Making a name available for any code to use from a new scope with</w:t>
      </w:r>
      <w:r w:rsidR="00067CAA" w:rsidRPr="00067CAA">
        <w:t xml:space="preserve"> </w:t>
      </w:r>
      <w:r w:rsidRPr="00612E10">
        <w:rPr>
          <w:rStyle w:val="Literal"/>
        </w:rPr>
        <w:t>pub use</w:t>
      </w:r>
    </w:p>
    <w:p w14:paraId="344E8A1C" w14:textId="3713F333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Before this change, external code would have to call the </w:t>
      </w:r>
      <w:r w:rsidRPr="00612E10">
        <w:rPr>
          <w:rStyle w:val="Literal"/>
        </w:rPr>
        <w:t>add_to_waitlist</w:t>
      </w:r>
      <w:r w:rsidR="00067CAA" w:rsidRPr="00067CAA">
        <w:t xml:space="preserve"> </w:t>
      </w:r>
      <w:r w:rsidRPr="00067CAA">
        <w:t>function by using the path</w:t>
      </w:r>
      <w:r w:rsidR="00067CAA" w:rsidRPr="00067CAA">
        <w:t xml:space="preserve"> </w:t>
      </w:r>
      <w:r w:rsidRPr="00612E10">
        <w:rPr>
          <w:rStyle w:val="Literal"/>
        </w:rPr>
        <w:t>restaurant::front_of_house::hosting::add_to_waitlist()</w:t>
      </w:r>
      <w:r w:rsidRPr="00067CAA">
        <w:t xml:space="preserve">. Now that this </w:t>
      </w:r>
      <w:r w:rsidRPr="00612E10">
        <w:rPr>
          <w:rStyle w:val="Literal"/>
        </w:rPr>
        <w:t>pub use</w:t>
      </w:r>
      <w:r w:rsidRPr="00067CAA">
        <w:t xml:space="preserve"> has re-exported the </w:t>
      </w:r>
      <w:r w:rsidRPr="00612E10">
        <w:rPr>
          <w:rStyle w:val="Literal"/>
        </w:rPr>
        <w:t>hosting</w:t>
      </w:r>
      <w:r w:rsidRPr="00067CAA">
        <w:t xml:space="preserve"> module from the root module, external code</w:t>
      </w:r>
      <w:r w:rsidR="00067CAA" w:rsidRPr="00067CAA">
        <w:t xml:space="preserve"> </w:t>
      </w:r>
      <w:r w:rsidRPr="00067CAA">
        <w:t xml:space="preserve">can use the path </w:t>
      </w:r>
      <w:r w:rsidRPr="00612E10">
        <w:rPr>
          <w:rStyle w:val="Literal"/>
        </w:rPr>
        <w:t>restaurant::hosting::add_to_waitlist()</w:t>
      </w:r>
      <w:r w:rsidRPr="00D15E11">
        <w:rPr>
          <w:lang w:eastAsia="en-GB"/>
        </w:rPr>
        <w:t xml:space="preserve"> instead.</w:t>
      </w:r>
    </w:p>
    <w:p w14:paraId="44151FA0" w14:textId="73FAFC4D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Re-exporting is useful when the internal structure of your code is different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from how programmers calling your code would think about the domain. For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example, in this restaurant metaphor, the people running the restaurant think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about “front of house” and “back of house.” But customers visiting a restaurant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probably won’t think about the parts of the restaurant in those terms. With</w:t>
      </w:r>
      <w:r w:rsidR="00067CAA">
        <w:rPr>
          <w:lang w:eastAsia="en-GB"/>
        </w:rPr>
        <w:t xml:space="preserve"> </w:t>
      </w:r>
      <w:r w:rsidRPr="00612E10">
        <w:rPr>
          <w:rStyle w:val="Literal"/>
        </w:rPr>
        <w:t>pub use</w:t>
      </w:r>
      <w:r w:rsidRPr="00067CAA">
        <w:t>, we can write our code with one structure but expose a different</w:t>
      </w:r>
      <w:r w:rsidR="00067CAA" w:rsidRPr="00067CAA">
        <w:t xml:space="preserve"> </w:t>
      </w:r>
      <w:r w:rsidRPr="00067CAA">
        <w:t>structure. Doing so makes our library well organized for programmers working on</w:t>
      </w:r>
      <w:r w:rsidR="00067CAA" w:rsidRPr="00067CAA">
        <w:t xml:space="preserve"> </w:t>
      </w:r>
      <w:r w:rsidRPr="00067CAA">
        <w:t>the library and programmers calling the library. We’ll look at another example</w:t>
      </w:r>
      <w:r w:rsidR="00067CAA" w:rsidRPr="00067CAA">
        <w:t xml:space="preserve"> </w:t>
      </w:r>
      <w:r w:rsidRPr="00067CAA">
        <w:t xml:space="preserve">of </w:t>
      </w:r>
      <w:r w:rsidRPr="00612E10">
        <w:rPr>
          <w:rStyle w:val="Literal"/>
        </w:rPr>
        <w:t>pub use</w:t>
      </w:r>
      <w:r w:rsidRPr="00067CAA">
        <w:t xml:space="preserve"> and how it affects your crate’s documentation in </w:t>
      </w:r>
      <w:r w:rsidRPr="009C7F6B">
        <w:rPr>
          <w:rStyle w:val="Xref"/>
        </w:rPr>
        <w:t>“Exporting a</w:t>
      </w:r>
      <w:r w:rsidR="00067CAA" w:rsidRPr="009C7F6B">
        <w:rPr>
          <w:rStyle w:val="Xref"/>
        </w:rPr>
        <w:t xml:space="preserve"> </w:t>
      </w:r>
      <w:r w:rsidRPr="009C7F6B">
        <w:rPr>
          <w:rStyle w:val="Xref"/>
        </w:rPr>
        <w:t>Convenient Public API with pub use”</w:t>
      </w:r>
      <w:r w:rsidRPr="00D15E11">
        <w:rPr>
          <w:lang w:eastAsia="en-GB"/>
        </w:rPr>
        <w:t xml:space="preserve"> </w:t>
      </w:r>
      <w:r w:rsidR="0091193D">
        <w:rPr>
          <w:lang w:eastAsia="en-GB"/>
        </w:rPr>
        <w:t>on</w:t>
      </w:r>
      <w:r w:rsidRPr="00D15E11">
        <w:rPr>
          <w:lang w:eastAsia="en-GB"/>
        </w:rPr>
        <w:t xml:space="preserve"> </w:t>
      </w:r>
      <w:r w:rsidR="0091193D">
        <w:rPr>
          <w:rStyle w:val="Xref"/>
        </w:rPr>
        <w:t>page XX</w:t>
      </w:r>
      <w:r w:rsidRPr="00D15E11">
        <w:rPr>
          <w:lang w:eastAsia="en-GB"/>
        </w:rPr>
        <w:t>.</w:t>
      </w:r>
      <w:r w:rsidR="00C217B6">
        <w:fldChar w:fldCharType="begin"/>
      </w:r>
      <w:r w:rsidR="00C217B6">
        <w:instrText xml:space="preserve"> XE "use keyword:and pub end</w:instrText>
      </w:r>
      <w:r w:rsidR="00C217B6" w:rsidRPr="00027F7B">
        <w:instrText>Range</w:instrText>
      </w:r>
      <w:r w:rsidR="00C217B6">
        <w:instrText xml:space="preserve">" </w:instrText>
      </w:r>
      <w:r w:rsidR="00C217B6">
        <w:fldChar w:fldCharType="end"/>
      </w:r>
      <w:r w:rsidR="00C217B6">
        <w:fldChar w:fldCharType="begin"/>
      </w:r>
      <w:r w:rsidR="00C217B6">
        <w:instrText xml:space="preserve"> XE "pub use end</w:instrText>
      </w:r>
      <w:r w:rsidR="00C217B6" w:rsidRPr="00027F7B">
        <w:instrText>Range</w:instrText>
      </w:r>
      <w:r w:rsidR="00C217B6">
        <w:instrText xml:space="preserve">" </w:instrText>
      </w:r>
      <w:r w:rsidR="00C217B6">
        <w:fldChar w:fldCharType="end"/>
      </w:r>
      <w:r w:rsidR="00C217B6">
        <w:fldChar w:fldCharType="begin"/>
      </w:r>
      <w:r w:rsidR="00C217B6">
        <w:instrText xml:space="preserve"> XE "re-export end</w:instrText>
      </w:r>
      <w:r w:rsidR="00C217B6" w:rsidRPr="00027F7B">
        <w:instrText>Range</w:instrText>
      </w:r>
      <w:r w:rsidR="00C217B6">
        <w:instrText xml:space="preserve">" </w:instrText>
      </w:r>
      <w:r w:rsidR="00C217B6">
        <w:fldChar w:fldCharType="end"/>
      </w:r>
    </w:p>
    <w:bookmarkStart w:id="25" w:name="using-external-packages"/>
    <w:bookmarkStart w:id="26" w:name="_Toc106889103"/>
    <w:bookmarkEnd w:id="25"/>
    <w:p w14:paraId="796B1397" w14:textId="644728BA" w:rsidR="00D15E11" w:rsidRPr="00D15E11" w:rsidRDefault="00170EF0" w:rsidP="00067CAA">
      <w:pPr>
        <w:pStyle w:val="HeadB"/>
        <w:rPr>
          <w:lang w:eastAsia="en-GB"/>
        </w:rPr>
      </w:pPr>
      <w:r>
        <w:lastRenderedPageBreak/>
        <w:fldChar w:fldCharType="begin"/>
      </w:r>
      <w:r>
        <w:instrText xml:space="preserve"> XE "use keyword:and external packages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</w:instrText>
      </w:r>
      <w:r w:rsidR="008D24E4">
        <w:instrText>crate:</w:instrText>
      </w:r>
      <w:r>
        <w:instrText>us</w:instrText>
      </w:r>
      <w:r w:rsidR="008D24E4">
        <w:instrText>ing as a dependency</w:instrText>
      </w:r>
      <w:r>
        <w:instrText xml:space="preserve">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D15E11">
        <w:rPr>
          <w:lang w:eastAsia="en-GB"/>
        </w:rPr>
        <w:t>Using External Packages</w:t>
      </w:r>
      <w:bookmarkEnd w:id="26"/>
    </w:p>
    <w:p w14:paraId="1BDB7939" w14:textId="02D6B84A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In </w:t>
      </w:r>
      <w:r w:rsidRPr="002E1DF3">
        <w:rPr>
          <w:rStyle w:val="Xref"/>
        </w:rPr>
        <w:t>Chapter 2</w:t>
      </w:r>
      <w:r w:rsidRPr="00067CAA">
        <w:t>, we programmed a guessing game project that used an external</w:t>
      </w:r>
      <w:r w:rsidR="00067CAA" w:rsidRPr="00067CAA">
        <w:t xml:space="preserve"> </w:t>
      </w:r>
      <w:r w:rsidRPr="00067CAA">
        <w:t xml:space="preserve">package called </w:t>
      </w:r>
      <w:r w:rsidRPr="00612E10">
        <w:rPr>
          <w:rStyle w:val="Literal"/>
        </w:rPr>
        <w:t>rand</w:t>
      </w:r>
      <w:r w:rsidRPr="00067CAA">
        <w:t xml:space="preserve"> to get random numbers. To use </w:t>
      </w:r>
      <w:r w:rsidRPr="00612E10">
        <w:rPr>
          <w:rStyle w:val="Literal"/>
        </w:rPr>
        <w:t>rand</w:t>
      </w:r>
      <w:r w:rsidRPr="00067CAA">
        <w:t xml:space="preserve"> in our project, we</w:t>
      </w:r>
      <w:r w:rsidR="00067CAA" w:rsidRPr="00067CAA">
        <w:t xml:space="preserve"> </w:t>
      </w:r>
      <w:r w:rsidRPr="00067CAA">
        <w:t xml:space="preserve">added this line to </w:t>
      </w:r>
      <w:r w:rsidRPr="00612E10">
        <w:rPr>
          <w:rStyle w:val="Italic"/>
        </w:rPr>
        <w:t>Cargo.toml</w:t>
      </w:r>
      <w:r w:rsidRPr="00D15E11">
        <w:rPr>
          <w:lang w:eastAsia="en-GB"/>
        </w:rPr>
        <w:t>:</w:t>
      </w:r>
    </w:p>
    <w:p w14:paraId="4DC652CD" w14:textId="7B0273B8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Cargo.toml</w:t>
      </w:r>
    </w:p>
    <w:p w14:paraId="4C636D2C" w14:textId="281E637D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rand = "0.8.</w:t>
      </w:r>
      <w:r w:rsidR="00204829">
        <w:rPr>
          <w:lang w:eastAsia="en-GB"/>
        </w:rPr>
        <w:t>5</w:t>
      </w:r>
      <w:r w:rsidRPr="00D15E11">
        <w:rPr>
          <w:lang w:eastAsia="en-GB"/>
        </w:rPr>
        <w:t>"</w:t>
      </w:r>
    </w:p>
    <w:p w14:paraId="1D5FFDA3" w14:textId="79353C76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Adding </w:t>
      </w:r>
      <w:r w:rsidRPr="00612E10">
        <w:rPr>
          <w:rStyle w:val="Literal"/>
        </w:rPr>
        <w:t>rand</w:t>
      </w:r>
      <w:r w:rsidRPr="00067CAA">
        <w:t xml:space="preserve"> as a dependency in </w:t>
      </w:r>
      <w:r w:rsidRPr="00612E10">
        <w:rPr>
          <w:rStyle w:val="Italic"/>
        </w:rPr>
        <w:t>Cargo.toml</w:t>
      </w:r>
      <w:r w:rsidRPr="00067CAA">
        <w:t xml:space="preserve"> tells Cargo to download the</w:t>
      </w:r>
      <w:r w:rsidR="00067CAA" w:rsidRPr="00067CAA">
        <w:t xml:space="preserve"> </w:t>
      </w:r>
      <w:r w:rsidRPr="00612E10">
        <w:rPr>
          <w:rStyle w:val="Literal"/>
        </w:rPr>
        <w:t>rand</w:t>
      </w:r>
      <w:r w:rsidRPr="00067CAA">
        <w:t xml:space="preserve"> package and any dependencies from </w:t>
      </w:r>
      <w:hyperlink r:id="rId9" w:history="1">
        <w:r w:rsidRPr="009C7F6B">
          <w:rPr>
            <w:rStyle w:val="LinkURL"/>
          </w:rPr>
          <w:t>https://crates.io</w:t>
        </w:r>
      </w:hyperlink>
      <w:r w:rsidR="006312AC">
        <w:t xml:space="preserve">, </w:t>
      </w:r>
      <w:r w:rsidRPr="00067CAA">
        <w:t xml:space="preserve">and make </w:t>
      </w:r>
      <w:r w:rsidRPr="00612E10">
        <w:rPr>
          <w:rStyle w:val="Literal"/>
        </w:rPr>
        <w:t>rand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available to our project.</w:t>
      </w:r>
    </w:p>
    <w:p w14:paraId="06922917" w14:textId="34B6C791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Then, to bring </w:t>
      </w:r>
      <w:r w:rsidRPr="00612E10">
        <w:rPr>
          <w:rStyle w:val="Literal"/>
        </w:rPr>
        <w:t>rand</w:t>
      </w:r>
      <w:r w:rsidRPr="00067CAA">
        <w:t xml:space="preserve"> definitions into the scope of our package, we added a</w:t>
      </w:r>
      <w:r w:rsidR="00067CAA" w:rsidRPr="00067CAA">
        <w:t xml:space="preserve"> </w:t>
      </w:r>
      <w:r w:rsidRPr="00612E10">
        <w:rPr>
          <w:rStyle w:val="Literal"/>
        </w:rPr>
        <w:t>use</w:t>
      </w:r>
      <w:r w:rsidRPr="00067CAA">
        <w:t xml:space="preserve"> line starting with the name of the crate, </w:t>
      </w:r>
      <w:r w:rsidRPr="00612E10">
        <w:rPr>
          <w:rStyle w:val="Literal"/>
        </w:rPr>
        <w:t>rand</w:t>
      </w:r>
      <w:r w:rsidRPr="00067CAA">
        <w:t>, and listed the items we</w:t>
      </w:r>
      <w:r w:rsidR="00067CAA" w:rsidRPr="00067CAA">
        <w:t xml:space="preserve"> </w:t>
      </w:r>
      <w:r w:rsidRPr="00067CAA">
        <w:t xml:space="preserve">wanted to bring into scope. Recall that in </w:t>
      </w:r>
      <w:r w:rsidRPr="009C7F6B">
        <w:rPr>
          <w:rStyle w:val="Xref"/>
        </w:rPr>
        <w:t>“Generating a Random Number”</w:t>
      </w:r>
      <w:r w:rsidR="00067CAA" w:rsidRPr="00067CAA">
        <w:t xml:space="preserve"> </w:t>
      </w:r>
      <w:r w:rsidR="00E51E43">
        <w:t>on</w:t>
      </w:r>
      <w:r w:rsidR="00E51E43" w:rsidRPr="00067CAA">
        <w:t xml:space="preserve"> </w:t>
      </w:r>
      <w:r w:rsidR="00E51E43">
        <w:rPr>
          <w:rStyle w:val="Xref"/>
        </w:rPr>
        <w:t>page XX</w:t>
      </w:r>
      <w:r w:rsidRPr="00067CAA">
        <w:t xml:space="preserve">, we brought the </w:t>
      </w:r>
      <w:r w:rsidRPr="00612E10">
        <w:rPr>
          <w:rStyle w:val="Literal"/>
        </w:rPr>
        <w:t>Rng</w:t>
      </w:r>
      <w:r w:rsidRPr="00067CAA">
        <w:t xml:space="preserve"> trait into scope and called the</w:t>
      </w:r>
      <w:r w:rsidR="00067CAA" w:rsidRPr="00067CAA">
        <w:t xml:space="preserve"> </w:t>
      </w:r>
      <w:r w:rsidRPr="00612E10">
        <w:rPr>
          <w:rStyle w:val="Literal"/>
        </w:rPr>
        <w:t>rand::thread_rng</w:t>
      </w:r>
      <w:r w:rsidRPr="00D15E11">
        <w:rPr>
          <w:lang w:eastAsia="en-GB"/>
        </w:rPr>
        <w:t xml:space="preserve"> function:</w:t>
      </w:r>
    </w:p>
    <w:p w14:paraId="303F06C9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rand::Rng;</w:t>
      </w:r>
    </w:p>
    <w:p w14:paraId="7CF42608" w14:textId="77777777" w:rsidR="00D15E11" w:rsidRPr="00D15E11" w:rsidRDefault="00D15E11" w:rsidP="00612E10">
      <w:pPr>
        <w:pStyle w:val="Code"/>
        <w:rPr>
          <w:lang w:eastAsia="en-GB"/>
        </w:rPr>
      </w:pPr>
    </w:p>
    <w:p w14:paraId="3D63F904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fn main() {</w:t>
      </w:r>
    </w:p>
    <w:p w14:paraId="3F54EEE3" w14:textId="6312D3AD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let secret_number = rand::thread_rng().gen_range(1..</w:t>
      </w:r>
      <w:r w:rsidR="00610121">
        <w:rPr>
          <w:lang w:eastAsia="en-GB"/>
        </w:rPr>
        <w:t>=</w:t>
      </w:r>
      <w:r w:rsidRPr="00D15E11">
        <w:rPr>
          <w:lang w:eastAsia="en-GB"/>
        </w:rPr>
        <w:t>10</w:t>
      </w:r>
      <w:r w:rsidR="00610121">
        <w:rPr>
          <w:lang w:eastAsia="en-GB"/>
        </w:rPr>
        <w:t>0</w:t>
      </w:r>
      <w:r w:rsidRPr="00D15E11">
        <w:rPr>
          <w:lang w:eastAsia="en-GB"/>
        </w:rPr>
        <w:t>);</w:t>
      </w:r>
    </w:p>
    <w:p w14:paraId="385D4B8A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6E27B523" w14:textId="644F710E" w:rsidR="00D15E11" w:rsidRPr="00D15E11" w:rsidRDefault="00D15E11" w:rsidP="00067CAA">
      <w:pPr>
        <w:pStyle w:val="Body"/>
        <w:rPr>
          <w:lang w:eastAsia="en-GB"/>
        </w:rPr>
      </w:pPr>
      <w:r w:rsidRPr="00067CAA">
        <w:t>Members of the Rust community have made many packages available at</w:t>
      </w:r>
      <w:r w:rsidR="00067CAA" w:rsidRPr="00067CAA">
        <w:t xml:space="preserve"> </w:t>
      </w:r>
      <w:hyperlink r:id="rId10" w:history="1">
        <w:r w:rsidRPr="00612E10">
          <w:rPr>
            <w:rStyle w:val="LinkURL"/>
          </w:rPr>
          <w:t>https://crates.io</w:t>
        </w:r>
      </w:hyperlink>
      <w:r w:rsidRPr="00067CAA">
        <w:t>, and pulling any of them into your package involves these</w:t>
      </w:r>
      <w:r w:rsidR="00067CAA" w:rsidRPr="00067CAA">
        <w:t xml:space="preserve"> </w:t>
      </w:r>
      <w:r w:rsidRPr="00067CAA">
        <w:t xml:space="preserve">same steps: listing them in your package’s </w:t>
      </w:r>
      <w:r w:rsidRPr="00612E10">
        <w:rPr>
          <w:rStyle w:val="Italic"/>
        </w:rPr>
        <w:t>Cargo.toml</w:t>
      </w:r>
      <w:r w:rsidRPr="00067CAA">
        <w:t xml:space="preserve"> file and using </w:t>
      </w:r>
      <w:r w:rsidRPr="00612E10">
        <w:rPr>
          <w:rStyle w:val="Literal"/>
        </w:rPr>
        <w:t>use</w:t>
      </w:r>
      <w:r w:rsidRPr="00D15E11">
        <w:rPr>
          <w:lang w:eastAsia="en-GB"/>
        </w:rPr>
        <w:t xml:space="preserve"> to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bring items from their crates into scope.</w:t>
      </w:r>
    </w:p>
    <w:p w14:paraId="045CEEEA" w14:textId="72560A58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Note that the standard </w:t>
      </w:r>
      <w:r w:rsidRPr="00612E10">
        <w:rPr>
          <w:rStyle w:val="Literal"/>
        </w:rPr>
        <w:t>std</w:t>
      </w:r>
      <w:r w:rsidRPr="00067CAA">
        <w:t xml:space="preserve"> library is also a crate that’s external to our</w:t>
      </w:r>
      <w:r w:rsidR="00067CAA" w:rsidRPr="00067CAA">
        <w:t xml:space="preserve"> </w:t>
      </w:r>
      <w:r w:rsidRPr="00067CAA">
        <w:t>package. Because the standard library is shipped with the Rust language, we</w:t>
      </w:r>
      <w:r w:rsidR="00067CAA" w:rsidRPr="00067CAA">
        <w:t xml:space="preserve"> </w:t>
      </w:r>
      <w:r w:rsidRPr="00067CAA">
        <w:t xml:space="preserve">don’t need to change </w:t>
      </w:r>
      <w:r w:rsidRPr="00612E10">
        <w:rPr>
          <w:rStyle w:val="Italic"/>
        </w:rPr>
        <w:t>Cargo.toml</w:t>
      </w:r>
      <w:r w:rsidRPr="00067CAA">
        <w:t xml:space="preserve"> to include </w:t>
      </w:r>
      <w:r w:rsidRPr="00612E10">
        <w:rPr>
          <w:rStyle w:val="Literal"/>
        </w:rPr>
        <w:t>std</w:t>
      </w:r>
      <w:r w:rsidRPr="00067CAA">
        <w:t>. But we do need to refer to</w:t>
      </w:r>
      <w:r w:rsidR="00067CAA" w:rsidRPr="00067CAA">
        <w:t xml:space="preserve"> </w:t>
      </w:r>
      <w:r w:rsidRPr="00067CAA">
        <w:t xml:space="preserve">it with </w:t>
      </w:r>
      <w:r w:rsidRPr="00612E10">
        <w:rPr>
          <w:rStyle w:val="Literal"/>
        </w:rPr>
        <w:t>use</w:t>
      </w:r>
      <w:r w:rsidRPr="00067CAA">
        <w:t xml:space="preserve"> to bring items from there into our package’s scope. For example,</w:t>
      </w:r>
      <w:r w:rsidR="00067CAA" w:rsidRPr="00067CAA">
        <w:t xml:space="preserve"> </w:t>
      </w:r>
      <w:r w:rsidRPr="00067CAA">
        <w:t xml:space="preserve">with </w:t>
      </w:r>
      <w:r w:rsidRPr="00612E10">
        <w:rPr>
          <w:rStyle w:val="Literal"/>
        </w:rPr>
        <w:t>HashMap</w:t>
      </w:r>
      <w:r w:rsidRPr="00D15E11">
        <w:rPr>
          <w:lang w:eastAsia="en-GB"/>
        </w:rPr>
        <w:t xml:space="preserve"> we would use this line:</w:t>
      </w:r>
    </w:p>
    <w:p w14:paraId="7C46296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std::collections::HashMap;</w:t>
      </w:r>
    </w:p>
    <w:p w14:paraId="2AAF1635" w14:textId="45213B16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This is an absolute path starting with </w:t>
      </w:r>
      <w:r w:rsidRPr="00612E10">
        <w:rPr>
          <w:rStyle w:val="Literal"/>
        </w:rPr>
        <w:t>std</w:t>
      </w:r>
      <w:r w:rsidRPr="00D15E11">
        <w:rPr>
          <w:lang w:eastAsia="en-GB"/>
        </w:rPr>
        <w:t>, the name of the standard library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crate.</w:t>
      </w:r>
      <w:r w:rsidR="005E3A39">
        <w:fldChar w:fldCharType="begin"/>
      </w:r>
      <w:r w:rsidR="005E3A39">
        <w:instrText xml:space="preserve"> XE "use keyword:and external packages end</w:instrText>
      </w:r>
      <w:r w:rsidR="005E3A39" w:rsidRPr="00027F7B">
        <w:instrText>Range</w:instrText>
      </w:r>
      <w:r w:rsidR="005E3A39">
        <w:instrText xml:space="preserve">" </w:instrText>
      </w:r>
      <w:r w:rsidR="005E3A39">
        <w:fldChar w:fldCharType="end"/>
      </w:r>
      <w:r w:rsidR="005E3A39">
        <w:fldChar w:fldCharType="begin"/>
      </w:r>
      <w:r w:rsidR="005E3A39">
        <w:instrText xml:space="preserve"> XE "crate:using as a dependency end</w:instrText>
      </w:r>
      <w:r w:rsidR="005E3A39" w:rsidRPr="00027F7B">
        <w:instrText>Range</w:instrText>
      </w:r>
      <w:r w:rsidR="005E3A39">
        <w:instrText xml:space="preserve">" </w:instrText>
      </w:r>
      <w:r w:rsidR="005E3A39">
        <w:fldChar w:fldCharType="end"/>
      </w:r>
    </w:p>
    <w:bookmarkStart w:id="27" w:name="using-nested-paths-to-clean-up-large-`us"/>
    <w:bookmarkStart w:id="28" w:name="_Toc106889104"/>
    <w:bookmarkEnd w:id="27"/>
    <w:p w14:paraId="19F3B551" w14:textId="6FFACFF6" w:rsidR="00D15E11" w:rsidRPr="00D15E11" w:rsidRDefault="0008411D" w:rsidP="00A50468">
      <w:pPr>
        <w:pStyle w:val="HeadB"/>
        <w:rPr>
          <w:lang w:eastAsia="en-GB"/>
        </w:rPr>
      </w:pPr>
      <w:r>
        <w:fldChar w:fldCharType="begin"/>
      </w:r>
      <w:r>
        <w:instrText xml:space="preserve"> XE "paths:nested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</w:instrText>
      </w:r>
      <w:r w:rsidR="00BF68C4">
        <w:instrText>use keyword:and nested paths</w:instrText>
      </w:r>
      <w:r>
        <w:instrText xml:space="preserve">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D15E11" w:rsidRPr="00A50468">
        <w:t xml:space="preserve">Using Nested Paths to Clean Up Large </w:t>
      </w:r>
      <w:r w:rsidR="00D15E11" w:rsidRPr="00612E10">
        <w:t>use</w:t>
      </w:r>
      <w:r w:rsidR="00D15E11" w:rsidRPr="00D15E11">
        <w:rPr>
          <w:lang w:eastAsia="en-GB"/>
        </w:rPr>
        <w:t xml:space="preserve"> Lists</w:t>
      </w:r>
      <w:bookmarkEnd w:id="28"/>
    </w:p>
    <w:p w14:paraId="357F9189" w14:textId="5FC98562" w:rsidR="00D15E11" w:rsidRPr="00D15E11" w:rsidRDefault="00D15E11" w:rsidP="00067CAA">
      <w:pPr>
        <w:pStyle w:val="Body"/>
        <w:rPr>
          <w:lang w:eastAsia="en-GB"/>
        </w:rPr>
      </w:pPr>
      <w:r w:rsidRPr="00067CAA">
        <w:t>If we’re using multiple items defined in the same crate or same module,</w:t>
      </w:r>
      <w:r w:rsidR="00067CAA" w:rsidRPr="00067CAA">
        <w:t xml:space="preserve"> </w:t>
      </w:r>
      <w:r w:rsidRPr="00067CAA">
        <w:t>listing each item on its own line can take up a lot of vertical space in our</w:t>
      </w:r>
      <w:r w:rsidR="00067CAA" w:rsidRPr="00067CAA">
        <w:t xml:space="preserve"> </w:t>
      </w:r>
      <w:r w:rsidRPr="00067CAA">
        <w:t xml:space="preserve">files. For example, these two </w:t>
      </w:r>
      <w:r w:rsidRPr="00612E10">
        <w:rPr>
          <w:rStyle w:val="Literal"/>
        </w:rPr>
        <w:t>use</w:t>
      </w:r>
      <w:r w:rsidRPr="00067CAA">
        <w:t xml:space="preserve"> statements we had in the </w:t>
      </w:r>
      <w:r w:rsidR="007A24EE">
        <w:t>g</w:t>
      </w:r>
      <w:r w:rsidRPr="00067CAA">
        <w:t xml:space="preserve">uessing </w:t>
      </w:r>
      <w:r w:rsidR="007A24EE">
        <w:t>g</w:t>
      </w:r>
      <w:r w:rsidRPr="00067CAA">
        <w:t>ame in</w:t>
      </w:r>
      <w:r w:rsidR="00067CAA" w:rsidRPr="00067CAA">
        <w:t xml:space="preserve"> </w:t>
      </w:r>
      <w:r w:rsidRPr="00067CAA">
        <w:t xml:space="preserve">Listing 2-4 bring items from </w:t>
      </w:r>
      <w:r w:rsidRPr="00612E10">
        <w:rPr>
          <w:rStyle w:val="Literal"/>
        </w:rPr>
        <w:t>std</w:t>
      </w:r>
      <w:r w:rsidRPr="00D15E11">
        <w:rPr>
          <w:lang w:eastAsia="en-GB"/>
        </w:rPr>
        <w:t xml:space="preserve"> into scope:</w:t>
      </w:r>
    </w:p>
    <w:p w14:paraId="79FEF594" w14:textId="510EE262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lastRenderedPageBreak/>
        <w:t>src/main.rs</w:t>
      </w:r>
    </w:p>
    <w:p w14:paraId="4520338A" w14:textId="76FE4C26" w:rsidR="00D15E11" w:rsidRPr="00D15E11" w:rsidRDefault="00612E10" w:rsidP="00612E10">
      <w:pPr>
        <w:pStyle w:val="Code"/>
        <w:rPr>
          <w:lang w:eastAsia="en-GB"/>
        </w:rPr>
      </w:pPr>
      <w:r w:rsidRPr="00612E10">
        <w:rPr>
          <w:rStyle w:val="LiteralItalic"/>
        </w:rPr>
        <w:t>--snip--</w:t>
      </w:r>
    </w:p>
    <w:p w14:paraId="7F6609E0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std::cmp::Ordering;</w:t>
      </w:r>
    </w:p>
    <w:p w14:paraId="0895C0ED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std::io;</w:t>
      </w:r>
    </w:p>
    <w:p w14:paraId="741702F6" w14:textId="182047DB" w:rsidR="00D15E11" w:rsidRPr="00D15E11" w:rsidRDefault="00612E10" w:rsidP="00612E10">
      <w:pPr>
        <w:pStyle w:val="Code"/>
        <w:rPr>
          <w:lang w:eastAsia="en-GB"/>
        </w:rPr>
      </w:pPr>
      <w:r w:rsidRPr="00612E10">
        <w:rPr>
          <w:rStyle w:val="LiteralItalic"/>
        </w:rPr>
        <w:t>--snip--</w:t>
      </w:r>
    </w:p>
    <w:p w14:paraId="31D9806B" w14:textId="5EC3685B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Instead, we can use nested paths to bring the same items into scope in one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line. We do this by specifying the common part of the path, followed by two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colons, and then curly brackets around a list of the parts of the paths that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differ, as shown in Listing 7-18.</w:t>
      </w:r>
    </w:p>
    <w:p w14:paraId="002055D4" w14:textId="430FA504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src/main.rs</w:t>
      </w:r>
    </w:p>
    <w:p w14:paraId="73894808" w14:textId="1A98A015" w:rsidR="00D15E11" w:rsidRPr="00612E10" w:rsidRDefault="00D15E11" w:rsidP="00612E10">
      <w:pPr>
        <w:pStyle w:val="Code"/>
      </w:pPr>
      <w:r w:rsidRPr="00D15E11">
        <w:rPr>
          <w:rStyle w:val="LiteralItalic"/>
          <w:lang w:val="en-GB" w:eastAsia="en-GB"/>
        </w:rPr>
        <w:t>--snip--</w:t>
      </w:r>
    </w:p>
    <w:p w14:paraId="749D4694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std::{cmp::Ordering, io};</w:t>
      </w:r>
    </w:p>
    <w:p w14:paraId="50A984BD" w14:textId="7E5CB54E" w:rsidR="00D15E11" w:rsidRPr="00D15E11" w:rsidRDefault="00612E10" w:rsidP="00612E10">
      <w:pPr>
        <w:pStyle w:val="Code"/>
        <w:rPr>
          <w:lang w:eastAsia="en-GB"/>
        </w:rPr>
      </w:pPr>
      <w:r w:rsidRPr="00612E10">
        <w:rPr>
          <w:rStyle w:val="LiteralItalic"/>
        </w:rPr>
        <w:t>--snip--</w:t>
      </w:r>
    </w:p>
    <w:p w14:paraId="125632EF" w14:textId="5A23C5A3" w:rsidR="00D15E11" w:rsidRPr="00D15E11" w:rsidRDefault="00D15E11" w:rsidP="002E1DF3">
      <w:pPr>
        <w:pStyle w:val="CodeListingCaption"/>
        <w:rPr>
          <w:lang w:eastAsia="en-GB"/>
        </w:rPr>
      </w:pPr>
      <w:r w:rsidRPr="00D15E11">
        <w:rPr>
          <w:lang w:eastAsia="en-GB"/>
        </w:rPr>
        <w:t>Specifying a nested path to bring multiple items with the same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prefix into scope</w:t>
      </w:r>
    </w:p>
    <w:p w14:paraId="0FECC05C" w14:textId="312EE54B" w:rsidR="00D15E11" w:rsidRPr="00D15E11" w:rsidRDefault="00D15E11" w:rsidP="00067CAA">
      <w:pPr>
        <w:pStyle w:val="Body"/>
        <w:rPr>
          <w:lang w:eastAsia="en-GB"/>
        </w:rPr>
      </w:pPr>
      <w:r w:rsidRPr="00067CAA">
        <w:t>In bigger programs, bringing many items into scope from the same crate or</w:t>
      </w:r>
      <w:r w:rsidR="00067CAA" w:rsidRPr="00067CAA">
        <w:t xml:space="preserve"> </w:t>
      </w:r>
      <w:r w:rsidRPr="00067CAA">
        <w:t xml:space="preserve">module using nested paths can reduce the number of separate </w:t>
      </w:r>
      <w:r w:rsidRPr="00612E10">
        <w:rPr>
          <w:rStyle w:val="Literal"/>
        </w:rPr>
        <w:t>use</w:t>
      </w:r>
      <w:r w:rsidRPr="00D15E11">
        <w:rPr>
          <w:lang w:eastAsia="en-GB"/>
        </w:rPr>
        <w:t xml:space="preserve"> statements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needed by a lot!</w:t>
      </w:r>
    </w:p>
    <w:p w14:paraId="089C527B" w14:textId="51CE79C7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We can use a nested path at any level in a path, which is useful when combining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 xml:space="preserve">two </w:t>
      </w:r>
      <w:r w:rsidRPr="00612E10">
        <w:rPr>
          <w:rStyle w:val="Literal"/>
        </w:rPr>
        <w:t>use</w:t>
      </w:r>
      <w:r w:rsidRPr="00067CAA">
        <w:t xml:space="preserve"> statements that share a subpath. For example, Listing 7-19 shows two</w:t>
      </w:r>
      <w:r w:rsidR="00067CAA" w:rsidRPr="00067CAA">
        <w:t xml:space="preserve"> </w:t>
      </w:r>
      <w:r w:rsidRPr="00612E10">
        <w:rPr>
          <w:rStyle w:val="Literal"/>
        </w:rPr>
        <w:t>use</w:t>
      </w:r>
      <w:r w:rsidRPr="00067CAA">
        <w:t xml:space="preserve"> statements: one that brings </w:t>
      </w:r>
      <w:r w:rsidRPr="00612E10">
        <w:rPr>
          <w:rStyle w:val="Literal"/>
        </w:rPr>
        <w:t>std::io</w:t>
      </w:r>
      <w:r w:rsidRPr="00067CAA">
        <w:t xml:space="preserve"> into scope and one that brings</w:t>
      </w:r>
      <w:r w:rsidR="00067CAA" w:rsidRPr="00067CAA">
        <w:t xml:space="preserve"> </w:t>
      </w:r>
      <w:r w:rsidRPr="00612E10">
        <w:rPr>
          <w:rStyle w:val="Literal"/>
        </w:rPr>
        <w:t>std::io::Write</w:t>
      </w:r>
      <w:r w:rsidRPr="00D15E11">
        <w:rPr>
          <w:lang w:eastAsia="en-GB"/>
        </w:rPr>
        <w:t xml:space="preserve"> into scope.</w:t>
      </w:r>
    </w:p>
    <w:p w14:paraId="7014EFFA" w14:textId="4A3A5502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6E474BF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std::io;</w:t>
      </w:r>
    </w:p>
    <w:p w14:paraId="403A5690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std::io::Write;</w:t>
      </w:r>
    </w:p>
    <w:p w14:paraId="1917BAB1" w14:textId="3190A22D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Two </w:t>
      </w:r>
      <w:r w:rsidRPr="00612E10">
        <w:rPr>
          <w:rStyle w:val="Literal"/>
        </w:rPr>
        <w:t>use</w:t>
      </w:r>
      <w:r w:rsidRPr="00D15E11">
        <w:rPr>
          <w:lang w:eastAsia="en-GB"/>
        </w:rPr>
        <w:t xml:space="preserve"> statements where one is a subpath of the other</w:t>
      </w:r>
    </w:p>
    <w:p w14:paraId="3E61CCC0" w14:textId="28C8B102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The common part of these two paths is </w:t>
      </w:r>
      <w:r w:rsidRPr="00612E10">
        <w:rPr>
          <w:rStyle w:val="Literal"/>
        </w:rPr>
        <w:t>std::io</w:t>
      </w:r>
      <w:r w:rsidRPr="00067CAA">
        <w:t>, and that’s the complete first</w:t>
      </w:r>
      <w:r w:rsidR="00067CAA" w:rsidRPr="00067CAA">
        <w:t xml:space="preserve"> </w:t>
      </w:r>
      <w:r w:rsidRPr="00067CAA">
        <w:t xml:space="preserve">path. To merge these two paths into one </w:t>
      </w:r>
      <w:r w:rsidRPr="00612E10">
        <w:rPr>
          <w:rStyle w:val="Literal"/>
        </w:rPr>
        <w:t>use</w:t>
      </w:r>
      <w:r w:rsidRPr="00067CAA">
        <w:t xml:space="preserve"> statement, we can use </w:t>
      </w:r>
      <w:r w:rsidRPr="00612E10">
        <w:rPr>
          <w:rStyle w:val="Literal"/>
        </w:rPr>
        <w:t>self</w:t>
      </w:r>
      <w:r w:rsidRPr="00D15E11">
        <w:rPr>
          <w:lang w:eastAsia="en-GB"/>
        </w:rPr>
        <w:t xml:space="preserve"> in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the nested path, as shown in Listing 7-20.</w:t>
      </w:r>
    </w:p>
    <w:p w14:paraId="48F8C149" w14:textId="3ADBFD4D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0A1BD7B4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use std::io::{self, Write};</w:t>
      </w:r>
    </w:p>
    <w:p w14:paraId="692EC11F" w14:textId="346357CA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Combining the paths in Listing 7-19 into one </w:t>
      </w:r>
      <w:r w:rsidRPr="00612E10">
        <w:rPr>
          <w:rStyle w:val="Literal"/>
        </w:rPr>
        <w:t>use</w:t>
      </w:r>
      <w:r w:rsidRPr="00D15E11">
        <w:rPr>
          <w:lang w:eastAsia="en-GB"/>
        </w:rPr>
        <w:t xml:space="preserve"> statement</w:t>
      </w:r>
    </w:p>
    <w:p w14:paraId="41B3ACF6" w14:textId="51C98BC6" w:rsidR="00D15E11" w:rsidRPr="00D15E11" w:rsidRDefault="00D15E11" w:rsidP="009C7F6B">
      <w:pPr>
        <w:pStyle w:val="BodyContinued"/>
        <w:rPr>
          <w:lang w:eastAsia="en-GB"/>
        </w:rPr>
      </w:pPr>
      <w:r w:rsidRPr="00D15E11">
        <w:rPr>
          <w:lang w:eastAsia="en-GB"/>
        </w:rPr>
        <w:t xml:space="preserve">This line brings </w:t>
      </w:r>
      <w:r w:rsidRPr="00612E10">
        <w:rPr>
          <w:rStyle w:val="Literal"/>
        </w:rPr>
        <w:t>std::io</w:t>
      </w:r>
      <w:r w:rsidRPr="00067CAA">
        <w:t xml:space="preserve"> and </w:t>
      </w:r>
      <w:r w:rsidRPr="00612E10">
        <w:rPr>
          <w:rStyle w:val="Literal"/>
        </w:rPr>
        <w:t>std::io::Write</w:t>
      </w:r>
      <w:r w:rsidRPr="00D15E11">
        <w:rPr>
          <w:lang w:eastAsia="en-GB"/>
        </w:rPr>
        <w:t xml:space="preserve"> into scope.</w:t>
      </w:r>
      <w:r w:rsidR="002774DB">
        <w:fldChar w:fldCharType="begin"/>
      </w:r>
      <w:r w:rsidR="002774DB">
        <w:instrText xml:space="preserve"> XE "paths:nested end</w:instrText>
      </w:r>
      <w:r w:rsidR="002774DB" w:rsidRPr="00027F7B">
        <w:instrText>Range</w:instrText>
      </w:r>
      <w:r w:rsidR="002774DB">
        <w:instrText xml:space="preserve">" </w:instrText>
      </w:r>
      <w:r w:rsidR="002774DB">
        <w:fldChar w:fldCharType="end"/>
      </w:r>
      <w:r w:rsidR="002774DB">
        <w:fldChar w:fldCharType="begin"/>
      </w:r>
      <w:r w:rsidR="002774DB">
        <w:instrText xml:space="preserve"> XE "use keyword:and nested paths end</w:instrText>
      </w:r>
      <w:r w:rsidR="002774DB" w:rsidRPr="00027F7B">
        <w:instrText>Range</w:instrText>
      </w:r>
      <w:r w:rsidR="002774DB">
        <w:instrText xml:space="preserve">" </w:instrText>
      </w:r>
      <w:r w:rsidR="002774DB">
        <w:fldChar w:fldCharType="end"/>
      </w:r>
    </w:p>
    <w:bookmarkStart w:id="29" w:name="the-glob-operator"/>
    <w:bookmarkStart w:id="30" w:name="_Toc106889105"/>
    <w:bookmarkEnd w:id="29"/>
    <w:p w14:paraId="24FF2605" w14:textId="3B873CB2" w:rsidR="00D15E11" w:rsidRPr="00D15E11" w:rsidRDefault="00552B9F" w:rsidP="00067CAA">
      <w:pPr>
        <w:pStyle w:val="HeadB"/>
        <w:rPr>
          <w:lang w:eastAsia="en-GB"/>
        </w:rPr>
      </w:pPr>
      <w:r>
        <w:fldChar w:fldCharType="begin"/>
      </w:r>
      <w:r>
        <w:instrText xml:space="preserve"> XE "* (asterisk):glob operator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>
        <w:fldChar w:fldCharType="begin"/>
      </w:r>
      <w:r>
        <w:instrText xml:space="preserve"> XE "asterisk (*):glob operator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76779F">
        <w:fldChar w:fldCharType="begin"/>
      </w:r>
      <w:r w:rsidR="0076779F">
        <w:instrText xml:space="preserve"> XE "use keyword:</w:instrText>
      </w:r>
      <w:r w:rsidR="003E6E54">
        <w:instrText xml:space="preserve">and the </w:instrText>
      </w:r>
      <w:r w:rsidR="0076779F">
        <w:instrText>glob operator start</w:instrText>
      </w:r>
      <w:r w:rsidR="0076779F" w:rsidRPr="00027F7B">
        <w:instrText>Range</w:instrText>
      </w:r>
      <w:r w:rsidR="0076779F">
        <w:instrText xml:space="preserve">" </w:instrText>
      </w:r>
      <w:r w:rsidR="0076779F">
        <w:fldChar w:fldCharType="end"/>
      </w:r>
      <w:r w:rsidR="00D15E11" w:rsidRPr="00D15E11">
        <w:rPr>
          <w:lang w:eastAsia="en-GB"/>
        </w:rPr>
        <w:t>The Glob Operator</w:t>
      </w:r>
      <w:bookmarkEnd w:id="30"/>
    </w:p>
    <w:p w14:paraId="6B6260AF" w14:textId="1E74B9E4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If we want to bring </w:t>
      </w:r>
      <w:r w:rsidRPr="00612E10">
        <w:rPr>
          <w:rStyle w:val="Italic"/>
        </w:rPr>
        <w:t>all</w:t>
      </w:r>
      <w:r w:rsidRPr="00067CAA">
        <w:t xml:space="preserve"> public items defined in a path into scope, we can</w:t>
      </w:r>
      <w:r w:rsidR="00067CAA" w:rsidRPr="00067CAA">
        <w:t xml:space="preserve"> </w:t>
      </w:r>
      <w:r w:rsidRPr="00067CAA">
        <w:t xml:space="preserve">specify that path followed by the </w:t>
      </w:r>
      <w:r w:rsidRPr="00612E10">
        <w:rPr>
          <w:rStyle w:val="Literal"/>
        </w:rPr>
        <w:t>*</w:t>
      </w:r>
      <w:r w:rsidRPr="00D15E11">
        <w:rPr>
          <w:lang w:eastAsia="en-GB"/>
        </w:rPr>
        <w:t xml:space="preserve"> glob operator:</w:t>
      </w:r>
    </w:p>
    <w:p w14:paraId="382415BB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lastRenderedPageBreak/>
        <w:t>use std::collections::*;</w:t>
      </w:r>
    </w:p>
    <w:p w14:paraId="5B628006" w14:textId="4D597C5D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This </w:t>
      </w:r>
      <w:r w:rsidRPr="00612E10">
        <w:rPr>
          <w:rStyle w:val="Literal"/>
        </w:rPr>
        <w:t>use</w:t>
      </w:r>
      <w:r w:rsidRPr="00067CAA">
        <w:t xml:space="preserve"> statement brings all public items defined in </w:t>
      </w:r>
      <w:r w:rsidRPr="00612E10">
        <w:rPr>
          <w:rStyle w:val="Literal"/>
        </w:rPr>
        <w:t>std::collections</w:t>
      </w:r>
      <w:r w:rsidRPr="00D15E11">
        <w:rPr>
          <w:lang w:eastAsia="en-GB"/>
        </w:rPr>
        <w:t xml:space="preserve"> into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the current scope. Be careful when using the glob operator! Glob can make it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harder to tell what names are in scope and where a name used in your program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was defined.</w:t>
      </w:r>
    </w:p>
    <w:p w14:paraId="6CD63EE4" w14:textId="22AD8F77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The glob operator is often used when testing to bring everything under test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 xml:space="preserve">into the </w:t>
      </w:r>
      <w:r w:rsidRPr="00612E10">
        <w:rPr>
          <w:rStyle w:val="Literal"/>
        </w:rPr>
        <w:t>tests</w:t>
      </w:r>
      <w:r w:rsidRPr="00D15E11">
        <w:rPr>
          <w:lang w:eastAsia="en-GB"/>
        </w:rPr>
        <w:t xml:space="preserve"> module; we’ll talk about that in </w:t>
      </w:r>
      <w:r w:rsidRPr="009C7F6B">
        <w:rPr>
          <w:rStyle w:val="Xref"/>
        </w:rPr>
        <w:t>“How to Write Tests”</w:t>
      </w:r>
      <w:r w:rsidR="00067CAA">
        <w:rPr>
          <w:lang w:eastAsia="en-GB"/>
        </w:rPr>
        <w:t xml:space="preserve"> </w:t>
      </w:r>
      <w:r w:rsidR="007A24EE">
        <w:rPr>
          <w:lang w:eastAsia="en-GB"/>
        </w:rPr>
        <w:t>on</w:t>
      </w:r>
      <w:r w:rsidR="007A24EE" w:rsidRPr="00D15E11">
        <w:rPr>
          <w:lang w:eastAsia="en-GB"/>
        </w:rPr>
        <w:t xml:space="preserve"> </w:t>
      </w:r>
      <w:r w:rsidR="007A24EE">
        <w:rPr>
          <w:rStyle w:val="Xref"/>
        </w:rPr>
        <w:t>page XX</w:t>
      </w:r>
      <w:r w:rsidRPr="00D15E11">
        <w:rPr>
          <w:lang w:eastAsia="en-GB"/>
        </w:rPr>
        <w:t>. The glob operator is also sometimes used as part of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prelude</w:t>
      </w:r>
      <w:r w:rsidR="003004C0">
        <w:fldChar w:fldCharType="begin"/>
      </w:r>
      <w:r w:rsidR="003004C0">
        <w:instrText xml:space="preserve"> XE "prelude" </w:instrText>
      </w:r>
      <w:r w:rsidR="003004C0">
        <w:fldChar w:fldCharType="end"/>
      </w:r>
      <w:r w:rsidRPr="00D15E11">
        <w:rPr>
          <w:lang w:eastAsia="en-GB"/>
        </w:rPr>
        <w:t xml:space="preserve"> pattern: see the standard library documentation for more information on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that pattern.</w:t>
      </w:r>
      <w:r w:rsidR="003D7174">
        <w:fldChar w:fldCharType="begin"/>
      </w:r>
      <w:r w:rsidR="003D7174">
        <w:instrText xml:space="preserve"> XE "* (asterisk):glob operator end</w:instrText>
      </w:r>
      <w:r w:rsidR="003D7174" w:rsidRPr="00027F7B">
        <w:instrText>Range</w:instrText>
      </w:r>
      <w:r w:rsidR="003D7174">
        <w:instrText xml:space="preserve">" </w:instrText>
      </w:r>
      <w:r w:rsidR="003D7174">
        <w:fldChar w:fldCharType="end"/>
      </w:r>
      <w:r w:rsidR="003D7174">
        <w:fldChar w:fldCharType="begin"/>
      </w:r>
      <w:r w:rsidR="003D7174">
        <w:instrText xml:space="preserve"> XE "asterisk (*):glob operator end</w:instrText>
      </w:r>
      <w:r w:rsidR="003D7174" w:rsidRPr="00027F7B">
        <w:instrText>Range</w:instrText>
      </w:r>
      <w:r w:rsidR="003D7174">
        <w:instrText xml:space="preserve">" </w:instrText>
      </w:r>
      <w:r w:rsidR="003D7174">
        <w:fldChar w:fldCharType="end"/>
      </w:r>
      <w:r w:rsidR="003D7174">
        <w:fldChar w:fldCharType="begin"/>
      </w:r>
      <w:r w:rsidR="003D7174">
        <w:instrText xml:space="preserve"> XE "use keyword:and the glob operator end</w:instrText>
      </w:r>
      <w:r w:rsidR="003D7174" w:rsidRPr="00027F7B">
        <w:instrText>Range</w:instrText>
      </w:r>
      <w:r w:rsidR="003D7174">
        <w:instrText xml:space="preserve">" </w:instrText>
      </w:r>
      <w:r w:rsidR="003D7174">
        <w:fldChar w:fldCharType="end"/>
      </w:r>
      <w:r w:rsidR="00045366">
        <w:fldChar w:fldCharType="begin"/>
      </w:r>
      <w:r w:rsidR="00045366">
        <w:instrText xml:space="preserve"> XE "use keyword end</w:instrText>
      </w:r>
      <w:r w:rsidR="00045366" w:rsidRPr="00027F7B">
        <w:instrText>Range</w:instrText>
      </w:r>
      <w:r w:rsidR="00045366">
        <w:instrText xml:space="preserve">" </w:instrText>
      </w:r>
      <w:r w:rsidR="00045366">
        <w:fldChar w:fldCharType="end"/>
      </w:r>
    </w:p>
    <w:bookmarkStart w:id="31" w:name="separating-modules-into-different-files"/>
    <w:bookmarkStart w:id="32" w:name="_Toc106889106"/>
    <w:bookmarkEnd w:id="31"/>
    <w:p w14:paraId="7237B36D" w14:textId="73CFDE87" w:rsidR="00D15E11" w:rsidRPr="00D15E11" w:rsidRDefault="00C82FE9" w:rsidP="00067CAA">
      <w:pPr>
        <w:pStyle w:val="HeadA"/>
        <w:rPr>
          <w:lang w:eastAsia="en-GB"/>
        </w:rPr>
      </w:pPr>
      <w:r>
        <w:fldChar w:fldCharType="begin"/>
      </w:r>
      <w:r>
        <w:instrText xml:space="preserve"> XE "modules:moving to other files start</w:instrText>
      </w:r>
      <w:r w:rsidRPr="00027F7B">
        <w:instrText>Range</w:instrText>
      </w:r>
      <w:r>
        <w:instrText xml:space="preserve">" </w:instrText>
      </w:r>
      <w:r>
        <w:fldChar w:fldCharType="end"/>
      </w:r>
      <w:r w:rsidR="00B23992">
        <w:fldChar w:fldCharType="begin"/>
      </w:r>
      <w:r w:rsidR="00B23992">
        <w:instrText xml:space="preserve"> XE "file organization start</w:instrText>
      </w:r>
      <w:r w:rsidR="00B23992" w:rsidRPr="00027F7B">
        <w:instrText>Range</w:instrText>
      </w:r>
      <w:r w:rsidR="00B23992">
        <w:instrText xml:space="preserve">" </w:instrText>
      </w:r>
      <w:r w:rsidR="00B23992">
        <w:fldChar w:fldCharType="end"/>
      </w:r>
      <w:r w:rsidR="00D15E11" w:rsidRPr="00D15E11">
        <w:rPr>
          <w:lang w:eastAsia="en-GB"/>
        </w:rPr>
        <w:t>Separating Modules into Different Files</w:t>
      </w:r>
      <w:bookmarkEnd w:id="32"/>
    </w:p>
    <w:p w14:paraId="5DEB4D83" w14:textId="7B634F7E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So far, all the examples in this chapter defined multiple modules in one file.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When modules get large, you might want to move their definitions to a separate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file to make the code easier to navigate.</w:t>
      </w:r>
    </w:p>
    <w:p w14:paraId="2709909B" w14:textId="5C16DE2B" w:rsidR="00D15E11" w:rsidRPr="00D15E11" w:rsidRDefault="00D15E11" w:rsidP="00067CAA">
      <w:pPr>
        <w:pStyle w:val="Body"/>
        <w:rPr>
          <w:lang w:eastAsia="en-GB"/>
        </w:rPr>
      </w:pPr>
      <w:r w:rsidRPr="00067CAA">
        <w:t>For example, let’s start from the code in Listing 7-17 that had multiple</w:t>
      </w:r>
      <w:r w:rsidR="00067CAA" w:rsidRPr="00067CAA">
        <w:t xml:space="preserve"> </w:t>
      </w:r>
      <w:r w:rsidRPr="00067CAA">
        <w:t xml:space="preserve">restaurant modules. </w:t>
      </w:r>
      <w:r w:rsidR="006A456B">
        <w:fldChar w:fldCharType="begin"/>
      </w:r>
      <w:r w:rsidR="006A456B">
        <w:instrText xml:space="preserve"> XE "crate root start</w:instrText>
      </w:r>
      <w:r w:rsidR="006A456B" w:rsidRPr="00027F7B">
        <w:instrText>Range</w:instrText>
      </w:r>
      <w:r w:rsidR="006A456B">
        <w:instrText xml:space="preserve">" </w:instrText>
      </w:r>
      <w:r w:rsidR="006A456B">
        <w:fldChar w:fldCharType="end"/>
      </w:r>
      <w:r w:rsidRPr="00067CAA">
        <w:t>We’ll extract modules into files instead of having all the</w:t>
      </w:r>
      <w:r w:rsidR="00067CAA" w:rsidRPr="00067CAA">
        <w:t xml:space="preserve"> </w:t>
      </w:r>
      <w:r w:rsidRPr="00067CAA">
        <w:t>modules defined in the crate root file. In this case, the crate root file is</w:t>
      </w:r>
      <w:r w:rsidR="00067CAA" w:rsidRPr="00067CAA">
        <w:t xml:space="preserve"> </w:t>
      </w:r>
      <w:r w:rsidRPr="00612E10">
        <w:rPr>
          <w:rStyle w:val="Italic"/>
        </w:rPr>
        <w:t>src/lib.rs</w:t>
      </w:r>
      <w:r w:rsidRPr="00067CAA">
        <w:t>, but this procedure also works with binary crates whose crate root</w:t>
      </w:r>
      <w:r w:rsidR="00067CAA" w:rsidRPr="00067CAA">
        <w:t xml:space="preserve"> </w:t>
      </w:r>
      <w:r w:rsidRPr="00067CAA">
        <w:t xml:space="preserve">file is </w:t>
      </w:r>
      <w:r w:rsidRPr="00612E10">
        <w:rPr>
          <w:rStyle w:val="Italic"/>
        </w:rPr>
        <w:t>src/main.rs</w:t>
      </w:r>
      <w:r w:rsidRPr="00D15E11">
        <w:rPr>
          <w:lang w:eastAsia="en-GB"/>
        </w:rPr>
        <w:t>.</w:t>
      </w:r>
      <w:r w:rsidR="006A456B">
        <w:fldChar w:fldCharType="begin"/>
      </w:r>
      <w:r w:rsidR="006A456B">
        <w:instrText xml:space="preserve"> XE "crate root end</w:instrText>
      </w:r>
      <w:r w:rsidR="006A456B" w:rsidRPr="00027F7B">
        <w:instrText>Range</w:instrText>
      </w:r>
      <w:r w:rsidR="006A456B">
        <w:instrText xml:space="preserve">" </w:instrText>
      </w:r>
      <w:r w:rsidR="006A456B">
        <w:fldChar w:fldCharType="end"/>
      </w:r>
    </w:p>
    <w:p w14:paraId="34FD4102" w14:textId="5DED1DB6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First we’ll extract the </w:t>
      </w:r>
      <w:r w:rsidRPr="00612E10">
        <w:rPr>
          <w:rStyle w:val="Literal"/>
        </w:rPr>
        <w:t>front_of_house</w:t>
      </w:r>
      <w:r w:rsidRPr="00067CAA">
        <w:t xml:space="preserve"> module to its own file. Remove the</w:t>
      </w:r>
      <w:r w:rsidR="00067CAA" w:rsidRPr="00067CAA">
        <w:t xml:space="preserve"> </w:t>
      </w:r>
      <w:r w:rsidRPr="00067CAA">
        <w:t xml:space="preserve">code inside the curly brackets for the </w:t>
      </w:r>
      <w:r w:rsidRPr="00612E10">
        <w:rPr>
          <w:rStyle w:val="Literal"/>
        </w:rPr>
        <w:t>front_of_house</w:t>
      </w:r>
      <w:r w:rsidRPr="00067CAA">
        <w:t xml:space="preserve"> module, leaving only</w:t>
      </w:r>
      <w:r w:rsidR="00067CAA" w:rsidRPr="00067CAA">
        <w:t xml:space="preserve"> </w:t>
      </w:r>
      <w:r w:rsidRPr="00067CAA">
        <w:t xml:space="preserve">the </w:t>
      </w:r>
      <w:r w:rsidRPr="00612E10">
        <w:rPr>
          <w:rStyle w:val="Literal"/>
        </w:rPr>
        <w:t>mod front_of_house;</w:t>
      </w:r>
      <w:r w:rsidRPr="00067CAA">
        <w:t xml:space="preserve"> declaration, so that </w:t>
      </w:r>
      <w:r w:rsidRPr="00612E10">
        <w:rPr>
          <w:rStyle w:val="Italic"/>
        </w:rPr>
        <w:t>src/lib.rs</w:t>
      </w:r>
      <w:r w:rsidRPr="00067CAA">
        <w:t xml:space="preserve"> contains the code</w:t>
      </w:r>
      <w:r w:rsidR="00067CAA" w:rsidRPr="00067CAA">
        <w:t xml:space="preserve"> </w:t>
      </w:r>
      <w:r w:rsidRPr="00067CAA">
        <w:t>shown in Listing 7-21. Note that this won’t compile until we create the</w:t>
      </w:r>
      <w:r w:rsidR="00067CAA" w:rsidRPr="00067CAA">
        <w:t xml:space="preserve"> </w:t>
      </w:r>
      <w:r w:rsidRPr="00612E10">
        <w:rPr>
          <w:rStyle w:val="Italic"/>
        </w:rPr>
        <w:t>src/front_of_house.rs</w:t>
      </w:r>
      <w:r w:rsidRPr="00D15E11">
        <w:rPr>
          <w:lang w:eastAsia="en-GB"/>
        </w:rPr>
        <w:t xml:space="preserve"> file in Listing 7-22.</w:t>
      </w:r>
    </w:p>
    <w:p w14:paraId="72B3B421" w14:textId="6C99B252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src/lib.rs</w:t>
      </w:r>
    </w:p>
    <w:p w14:paraId="73123DFC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mod front_of_house;</w:t>
      </w:r>
    </w:p>
    <w:p w14:paraId="1DE0F13F" w14:textId="77777777" w:rsidR="00D15E11" w:rsidRPr="00D15E11" w:rsidRDefault="00D15E11" w:rsidP="00612E10">
      <w:pPr>
        <w:pStyle w:val="Code"/>
        <w:rPr>
          <w:lang w:eastAsia="en-GB"/>
        </w:rPr>
      </w:pPr>
    </w:p>
    <w:p w14:paraId="5993CBBC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pub use crate::front_of_house::hosting;</w:t>
      </w:r>
    </w:p>
    <w:p w14:paraId="15FBE0F0" w14:textId="77777777" w:rsidR="00D15E11" w:rsidRPr="009C7F6B" w:rsidRDefault="00D15E11" w:rsidP="00612E10">
      <w:pPr>
        <w:pStyle w:val="Code"/>
        <w:rPr>
          <w:rStyle w:val="LiteralGray"/>
        </w:rPr>
      </w:pPr>
    </w:p>
    <w:p w14:paraId="7AF11167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pub fn eat_at_restaurant() {</w:t>
      </w:r>
    </w:p>
    <w:p w14:paraId="0D35A1CB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 xml:space="preserve">    hosting::add_to_waitlist();</w:t>
      </w:r>
    </w:p>
    <w:p w14:paraId="5D8CA882" w14:textId="77777777" w:rsidR="00D15E11" w:rsidRPr="009C7F6B" w:rsidRDefault="00D15E11" w:rsidP="00612E10">
      <w:pPr>
        <w:pStyle w:val="Code"/>
        <w:rPr>
          <w:rStyle w:val="LiteralGray"/>
        </w:rPr>
      </w:pPr>
      <w:r w:rsidRPr="009C7F6B">
        <w:rPr>
          <w:rStyle w:val="LiteralGray"/>
        </w:rPr>
        <w:t>}</w:t>
      </w:r>
    </w:p>
    <w:p w14:paraId="7829732B" w14:textId="0EFBE933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Declaring the </w:t>
      </w:r>
      <w:r w:rsidRPr="00612E10">
        <w:rPr>
          <w:rStyle w:val="Literal"/>
        </w:rPr>
        <w:t>front_of_house</w:t>
      </w:r>
      <w:r w:rsidRPr="00067CAA">
        <w:t xml:space="preserve"> module whose body will be in</w:t>
      </w:r>
      <w:r w:rsidR="00067CAA" w:rsidRPr="00067CAA">
        <w:t xml:space="preserve"> </w:t>
      </w:r>
      <w:r w:rsidRPr="00612E10">
        <w:rPr>
          <w:rStyle w:val="Italic"/>
        </w:rPr>
        <w:t>src/front_of_house.rs</w:t>
      </w:r>
    </w:p>
    <w:p w14:paraId="693420B2" w14:textId="4B0B91E8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Next, place the code that was in the curly brackets into a new file named</w:t>
      </w:r>
      <w:r w:rsidR="00067CAA">
        <w:rPr>
          <w:lang w:eastAsia="en-GB"/>
        </w:rPr>
        <w:t xml:space="preserve"> </w:t>
      </w:r>
      <w:r w:rsidRPr="00612E10">
        <w:rPr>
          <w:rStyle w:val="Italic"/>
        </w:rPr>
        <w:t>src/front_of_house.rs</w:t>
      </w:r>
      <w:r w:rsidRPr="00067CAA">
        <w:t>, as shown in Listing 7-22. The compiler knows to look</w:t>
      </w:r>
      <w:r w:rsidR="00067CAA" w:rsidRPr="00067CAA">
        <w:t xml:space="preserve"> </w:t>
      </w:r>
      <w:r w:rsidRPr="00067CAA">
        <w:t>in this file because it came across the module declaration in the crate root</w:t>
      </w:r>
      <w:r w:rsidR="00067CAA" w:rsidRPr="00067CAA">
        <w:t xml:space="preserve"> </w:t>
      </w:r>
      <w:r w:rsidRPr="00067CAA">
        <w:t xml:space="preserve">with the name </w:t>
      </w:r>
      <w:r w:rsidRPr="00612E10">
        <w:rPr>
          <w:rStyle w:val="Literal"/>
        </w:rPr>
        <w:t>front_of_house</w:t>
      </w:r>
      <w:r w:rsidRPr="00D15E11">
        <w:rPr>
          <w:lang w:eastAsia="en-GB"/>
        </w:rPr>
        <w:t>.</w:t>
      </w:r>
    </w:p>
    <w:p w14:paraId="0FD7320C" w14:textId="5F5AE082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src/front_of_house.rs</w:t>
      </w:r>
    </w:p>
    <w:p w14:paraId="4DA7A09E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lastRenderedPageBreak/>
        <w:t>pub mod hosting {</w:t>
      </w:r>
    </w:p>
    <w:p w14:paraId="32C9B852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 xml:space="preserve">    pub fn add_to_waitlist() {}</w:t>
      </w:r>
    </w:p>
    <w:p w14:paraId="7FB10358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}</w:t>
      </w:r>
    </w:p>
    <w:p w14:paraId="44DA33D7" w14:textId="718A2B6D" w:rsidR="00D15E11" w:rsidRPr="00D15E11" w:rsidRDefault="00D15E11" w:rsidP="002E1DF3">
      <w:pPr>
        <w:pStyle w:val="CodeListingCaption"/>
        <w:rPr>
          <w:lang w:eastAsia="en-GB"/>
        </w:rPr>
      </w:pPr>
      <w:r w:rsidRPr="00067CAA">
        <w:t xml:space="preserve">Definitions inside the </w:t>
      </w:r>
      <w:r w:rsidRPr="00612E10">
        <w:rPr>
          <w:rStyle w:val="Literal"/>
        </w:rPr>
        <w:t>front_of_house</w:t>
      </w:r>
      <w:r w:rsidRPr="00067CAA">
        <w:t xml:space="preserve"> module in</w:t>
      </w:r>
      <w:r w:rsidR="00067CAA" w:rsidRPr="00067CAA">
        <w:t xml:space="preserve"> </w:t>
      </w:r>
      <w:r w:rsidRPr="00612E10">
        <w:rPr>
          <w:rStyle w:val="Italic"/>
        </w:rPr>
        <w:t>src/front_of_house.rs</w:t>
      </w:r>
    </w:p>
    <w:p w14:paraId="0203961A" w14:textId="5B61F99A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Note that you only need to load a file using a </w:t>
      </w:r>
      <w:r w:rsidRPr="00612E10">
        <w:rPr>
          <w:rStyle w:val="Literal"/>
        </w:rPr>
        <w:t>mod</w:t>
      </w:r>
      <w:r w:rsidRPr="00067CAA">
        <w:t xml:space="preserve"> declaration </w:t>
      </w:r>
      <w:r w:rsidRPr="00612E10">
        <w:rPr>
          <w:rStyle w:val="Italic"/>
        </w:rPr>
        <w:t>once</w:t>
      </w:r>
      <w:r w:rsidRPr="00067CAA">
        <w:t xml:space="preserve"> in your</w:t>
      </w:r>
      <w:r w:rsidR="00067CAA" w:rsidRPr="00067CAA">
        <w:t xml:space="preserve"> </w:t>
      </w:r>
      <w:r w:rsidRPr="00067CAA">
        <w:t>module tree. Once the compiler knows the file is part of the project (and knows</w:t>
      </w:r>
      <w:r w:rsidR="00067CAA" w:rsidRPr="00067CAA">
        <w:t xml:space="preserve"> </w:t>
      </w:r>
      <w:r w:rsidRPr="00067CAA">
        <w:t xml:space="preserve">where in the module tree the code resides because of where you’ve put the </w:t>
      </w:r>
      <w:r w:rsidRPr="00612E10">
        <w:rPr>
          <w:rStyle w:val="Literal"/>
        </w:rPr>
        <w:t>mod</w:t>
      </w:r>
      <w:r w:rsidR="00067CAA" w:rsidRPr="00067CAA">
        <w:t xml:space="preserve"> </w:t>
      </w:r>
      <w:r w:rsidRPr="00067CAA">
        <w:t>statement), other files in your project should refer to the loaded file’s code</w:t>
      </w:r>
      <w:r w:rsidR="00067CAA" w:rsidRPr="00067CAA">
        <w:t xml:space="preserve"> </w:t>
      </w:r>
      <w:r w:rsidRPr="00067CAA">
        <w:t xml:space="preserve">using a path to where it was declared, as covered in </w:t>
      </w:r>
      <w:r w:rsidRPr="009C7F6B">
        <w:rPr>
          <w:rStyle w:val="Xref"/>
        </w:rPr>
        <w:t>“Paths for Referring</w:t>
      </w:r>
      <w:r w:rsidR="00067CAA" w:rsidRPr="009C7F6B">
        <w:rPr>
          <w:rStyle w:val="Xref"/>
        </w:rPr>
        <w:t xml:space="preserve"> </w:t>
      </w:r>
      <w:r w:rsidRPr="009C7F6B">
        <w:rPr>
          <w:rStyle w:val="Xref"/>
        </w:rPr>
        <w:t>to an Item in the Module Tree”</w:t>
      </w:r>
      <w:r w:rsidRPr="00067CAA">
        <w:t xml:space="preserve"> </w:t>
      </w:r>
      <w:r w:rsidR="00B95667">
        <w:t xml:space="preserve">on </w:t>
      </w:r>
      <w:r w:rsidR="00B95667" w:rsidRPr="009C7F6B">
        <w:rPr>
          <w:rStyle w:val="Xref"/>
        </w:rPr>
        <w:t>page XX</w:t>
      </w:r>
      <w:r w:rsidRPr="00067CAA">
        <w:t xml:space="preserve">. In other words, </w:t>
      </w:r>
      <w:r w:rsidRPr="00612E10">
        <w:rPr>
          <w:rStyle w:val="Literal"/>
        </w:rPr>
        <w:t>mod</w:t>
      </w:r>
      <w:r w:rsidRPr="00067CAA">
        <w:t xml:space="preserve"> is </w:t>
      </w:r>
      <w:r w:rsidRPr="00612E10">
        <w:rPr>
          <w:rStyle w:val="Italic"/>
        </w:rPr>
        <w:t>not</w:t>
      </w:r>
      <w:r w:rsidRPr="00D15E11">
        <w:rPr>
          <w:lang w:eastAsia="en-GB"/>
        </w:rPr>
        <w:t xml:space="preserve"> an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“include” operation that you may have seen in other programming languages.</w:t>
      </w:r>
    </w:p>
    <w:p w14:paraId="5EA21280" w14:textId="58B164BB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Next, we’ll extract the </w:t>
      </w:r>
      <w:r w:rsidRPr="00612E10">
        <w:rPr>
          <w:rStyle w:val="Literal"/>
        </w:rPr>
        <w:t>hosting</w:t>
      </w:r>
      <w:r w:rsidRPr="00067CAA">
        <w:t xml:space="preserve"> module to its own file. The process</w:t>
      </w:r>
      <w:r w:rsidR="00067CAA" w:rsidRPr="00067CAA">
        <w:t xml:space="preserve"> </w:t>
      </w:r>
      <w:r w:rsidRPr="00067CAA">
        <w:t xml:space="preserve">is a bit different because </w:t>
      </w:r>
      <w:r w:rsidRPr="00612E10">
        <w:rPr>
          <w:rStyle w:val="Literal"/>
        </w:rPr>
        <w:t>hosting</w:t>
      </w:r>
      <w:r w:rsidRPr="00067CAA">
        <w:t xml:space="preserve"> is a child module of </w:t>
      </w:r>
      <w:r w:rsidRPr="00612E10">
        <w:rPr>
          <w:rStyle w:val="Literal"/>
        </w:rPr>
        <w:t>front_of_house</w:t>
      </w:r>
      <w:r w:rsidRPr="00067CAA">
        <w:t>, not</w:t>
      </w:r>
      <w:r w:rsidR="00067CAA" w:rsidRPr="00067CAA">
        <w:t xml:space="preserve"> </w:t>
      </w:r>
      <w:r w:rsidRPr="00067CAA">
        <w:t xml:space="preserve">of the root module. We’ll place the file for </w:t>
      </w:r>
      <w:r w:rsidRPr="00612E10">
        <w:rPr>
          <w:rStyle w:val="Literal"/>
        </w:rPr>
        <w:t>hosting</w:t>
      </w:r>
      <w:r w:rsidRPr="00067CAA">
        <w:t xml:space="preserve"> in a new directory that</w:t>
      </w:r>
      <w:r w:rsidR="00067CAA" w:rsidRPr="00067CAA">
        <w:t xml:space="preserve"> </w:t>
      </w:r>
      <w:r w:rsidRPr="00067CAA">
        <w:t>will be named for its ancestors in the module tree, in this case</w:t>
      </w:r>
      <w:r w:rsidR="00067CAA" w:rsidRPr="00067CAA">
        <w:t xml:space="preserve"> </w:t>
      </w:r>
      <w:r w:rsidRPr="00612E10">
        <w:rPr>
          <w:rStyle w:val="Italic"/>
        </w:rPr>
        <w:t>src/front_of_house</w:t>
      </w:r>
      <w:r w:rsidRPr="00D15E11">
        <w:rPr>
          <w:lang w:eastAsia="en-GB"/>
        </w:rPr>
        <w:t>.</w:t>
      </w:r>
    </w:p>
    <w:p w14:paraId="0AAC950B" w14:textId="05247472" w:rsidR="00D15E11" w:rsidRPr="00D15E11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 xml:space="preserve">To start moving </w:t>
      </w:r>
      <w:r w:rsidRPr="00612E10">
        <w:rPr>
          <w:rStyle w:val="Literal"/>
        </w:rPr>
        <w:t>hosting</w:t>
      </w:r>
      <w:r w:rsidRPr="00067CAA">
        <w:t xml:space="preserve">, we change </w:t>
      </w:r>
      <w:r w:rsidRPr="00612E10">
        <w:rPr>
          <w:rStyle w:val="Italic"/>
        </w:rPr>
        <w:t>src/front_of_house.rs</w:t>
      </w:r>
      <w:r w:rsidRPr="00067CAA">
        <w:t xml:space="preserve"> to contain only the</w:t>
      </w:r>
      <w:r w:rsidR="00067CAA" w:rsidRPr="00067CAA">
        <w:t xml:space="preserve"> </w:t>
      </w:r>
      <w:r w:rsidRPr="00067CAA">
        <w:t xml:space="preserve">declaration of the </w:t>
      </w:r>
      <w:r w:rsidRPr="00612E10">
        <w:rPr>
          <w:rStyle w:val="Literal"/>
        </w:rPr>
        <w:t>hosting</w:t>
      </w:r>
      <w:r w:rsidRPr="00D15E11">
        <w:rPr>
          <w:lang w:eastAsia="en-GB"/>
        </w:rPr>
        <w:t xml:space="preserve"> module:</w:t>
      </w:r>
    </w:p>
    <w:p w14:paraId="19DE77A1" w14:textId="28724755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src/front_of_house.rs</w:t>
      </w:r>
    </w:p>
    <w:p w14:paraId="06A00A8C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pub mod hosting;</w:t>
      </w:r>
    </w:p>
    <w:p w14:paraId="44C15308" w14:textId="543C56CC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Then we create a </w:t>
      </w:r>
      <w:r w:rsidRPr="00612E10">
        <w:rPr>
          <w:rStyle w:val="Italic"/>
        </w:rPr>
        <w:t>src/front_of_house</w:t>
      </w:r>
      <w:r w:rsidRPr="00067CAA">
        <w:t xml:space="preserve"> directory and a </w:t>
      </w:r>
      <w:r w:rsidRPr="00612E10">
        <w:rPr>
          <w:rStyle w:val="Italic"/>
        </w:rPr>
        <w:t>hosting.rs</w:t>
      </w:r>
      <w:r w:rsidRPr="00067CAA">
        <w:t xml:space="preserve"> </w:t>
      </w:r>
      <w:r w:rsidR="00B95667" w:rsidRPr="00B95667">
        <w:t xml:space="preserve">file </w:t>
      </w:r>
      <w:r w:rsidRPr="00067CAA">
        <w:t>to</w:t>
      </w:r>
      <w:r w:rsidR="00067CAA" w:rsidRPr="00067CAA">
        <w:t xml:space="preserve"> </w:t>
      </w:r>
      <w:r w:rsidRPr="00067CAA">
        <w:t xml:space="preserve">contain the definitions made in the </w:t>
      </w:r>
      <w:r w:rsidRPr="00612E10">
        <w:rPr>
          <w:rStyle w:val="Literal"/>
        </w:rPr>
        <w:t>hosting</w:t>
      </w:r>
      <w:r w:rsidRPr="00D15E11">
        <w:rPr>
          <w:lang w:eastAsia="en-GB"/>
        </w:rPr>
        <w:t xml:space="preserve"> module:</w:t>
      </w:r>
    </w:p>
    <w:p w14:paraId="479B4042" w14:textId="29DAB364" w:rsidR="00D15E11" w:rsidRPr="00D15E11" w:rsidRDefault="00D15E11" w:rsidP="00612E10">
      <w:pPr>
        <w:pStyle w:val="CodeLabel"/>
        <w:rPr>
          <w:lang w:eastAsia="en-GB"/>
        </w:rPr>
      </w:pPr>
      <w:r w:rsidRPr="00D15E11">
        <w:rPr>
          <w:lang w:eastAsia="en-GB"/>
        </w:rPr>
        <w:t>src/front_of_house/hosting.rs</w:t>
      </w:r>
    </w:p>
    <w:p w14:paraId="29FD0276" w14:textId="77777777" w:rsidR="00D15E11" w:rsidRPr="00D15E11" w:rsidRDefault="00D15E11" w:rsidP="00612E10">
      <w:pPr>
        <w:pStyle w:val="Code"/>
        <w:rPr>
          <w:lang w:eastAsia="en-GB"/>
        </w:rPr>
      </w:pPr>
      <w:r w:rsidRPr="00D15E11">
        <w:rPr>
          <w:lang w:eastAsia="en-GB"/>
        </w:rPr>
        <w:t>pub fn add_to_waitlist() {}</w:t>
      </w:r>
    </w:p>
    <w:p w14:paraId="6A544494" w14:textId="62524769" w:rsidR="00D15E11" w:rsidRPr="00D15E11" w:rsidRDefault="00D15E11" w:rsidP="00067CAA">
      <w:pPr>
        <w:pStyle w:val="Body"/>
        <w:rPr>
          <w:lang w:eastAsia="en-GB"/>
        </w:rPr>
      </w:pPr>
      <w:r w:rsidRPr="00067CAA">
        <w:t xml:space="preserve">If we instead put </w:t>
      </w:r>
      <w:r w:rsidRPr="00612E10">
        <w:rPr>
          <w:rStyle w:val="Italic"/>
        </w:rPr>
        <w:t>hosting.rs</w:t>
      </w:r>
      <w:r w:rsidRPr="00067CAA">
        <w:t xml:space="preserve"> in the </w:t>
      </w:r>
      <w:r w:rsidRPr="00612E10">
        <w:rPr>
          <w:rStyle w:val="Italic"/>
        </w:rPr>
        <w:t>src</w:t>
      </w:r>
      <w:r w:rsidRPr="00067CAA">
        <w:t xml:space="preserve"> directory, the compiler would</w:t>
      </w:r>
      <w:r w:rsidR="00067CAA" w:rsidRPr="00067CAA">
        <w:t xml:space="preserve"> </w:t>
      </w:r>
      <w:r w:rsidRPr="00067CAA">
        <w:t xml:space="preserve">expect the </w:t>
      </w:r>
      <w:r w:rsidRPr="00612E10">
        <w:rPr>
          <w:rStyle w:val="Italic"/>
        </w:rPr>
        <w:t>hosting.rs</w:t>
      </w:r>
      <w:r w:rsidRPr="00067CAA">
        <w:t xml:space="preserve"> code to be in a </w:t>
      </w:r>
      <w:r w:rsidRPr="00612E10">
        <w:rPr>
          <w:rStyle w:val="Literal"/>
        </w:rPr>
        <w:t>hosting</w:t>
      </w:r>
      <w:r w:rsidRPr="00067CAA">
        <w:t xml:space="preserve"> module declared in the crate</w:t>
      </w:r>
      <w:r w:rsidR="00067CAA" w:rsidRPr="00067CAA">
        <w:t xml:space="preserve"> </w:t>
      </w:r>
      <w:r w:rsidRPr="00067CAA">
        <w:t xml:space="preserve">root, and not </w:t>
      </w:r>
      <w:r w:rsidR="00B95667" w:rsidRPr="00067CAA">
        <w:t>de</w:t>
      </w:r>
      <w:r w:rsidR="00B95667">
        <w:t>cl</w:t>
      </w:r>
      <w:r w:rsidR="00B95667" w:rsidRPr="00067CAA">
        <w:t xml:space="preserve">ared </w:t>
      </w:r>
      <w:r w:rsidRPr="00067CAA">
        <w:t xml:space="preserve">as a child of the </w:t>
      </w:r>
      <w:r w:rsidRPr="00612E10">
        <w:rPr>
          <w:rStyle w:val="Literal"/>
        </w:rPr>
        <w:t>front_of_house</w:t>
      </w:r>
      <w:r w:rsidRPr="00D15E11">
        <w:rPr>
          <w:lang w:eastAsia="en-GB"/>
        </w:rPr>
        <w:t xml:space="preserve"> module.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compiler’s rules for which files to check for which modules’ code mean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directories and files more closely match the module tree.</w:t>
      </w:r>
    </w:p>
    <w:p w14:paraId="22C64E85" w14:textId="77777777" w:rsidR="002243B8" w:rsidRDefault="002243B8" w:rsidP="009C7F6B">
      <w:pPr>
        <w:pStyle w:val="BoxType"/>
        <w:rPr>
          <w:lang w:eastAsia="en-GB"/>
        </w:rPr>
      </w:pPr>
      <w:bookmarkStart w:id="33" w:name="alternate-file-paths"/>
      <w:bookmarkEnd w:id="33"/>
    </w:p>
    <w:p w14:paraId="3DD7C831" w14:textId="6F72D0EF" w:rsidR="00D15E11" w:rsidRPr="00D15E11" w:rsidRDefault="00D15E11" w:rsidP="00166726">
      <w:pPr>
        <w:pStyle w:val="BoxTitle"/>
        <w:rPr>
          <w:lang w:eastAsia="en-GB"/>
        </w:rPr>
      </w:pPr>
      <w:r w:rsidRPr="00D15E11">
        <w:rPr>
          <w:lang w:eastAsia="en-GB"/>
        </w:rPr>
        <w:t>Alternate File Paths</w:t>
      </w:r>
    </w:p>
    <w:p w14:paraId="1A27E542" w14:textId="18F465C5" w:rsidR="00D15E11" w:rsidRPr="00D15E11" w:rsidRDefault="00D15E11" w:rsidP="00166726">
      <w:pPr>
        <w:pStyle w:val="BoxBody"/>
        <w:rPr>
          <w:lang w:eastAsia="en-GB"/>
        </w:rPr>
      </w:pPr>
      <w:r w:rsidRPr="00067CAA">
        <w:t>So far we’ve covered the most idiomatic file paths the Rust compiler uses,</w:t>
      </w:r>
      <w:r w:rsidR="00067CAA" w:rsidRPr="00067CAA">
        <w:t xml:space="preserve"> </w:t>
      </w:r>
      <w:r w:rsidRPr="00067CAA">
        <w:t>but Rust also supports an older style of file path. For a module named</w:t>
      </w:r>
      <w:r w:rsidR="00067CAA" w:rsidRPr="00067CAA">
        <w:t xml:space="preserve"> </w:t>
      </w:r>
      <w:r w:rsidRPr="00612E10">
        <w:rPr>
          <w:rStyle w:val="Literal"/>
        </w:rPr>
        <w:t>front_of_house</w:t>
      </w:r>
      <w:r w:rsidRPr="00D15E11">
        <w:rPr>
          <w:lang w:eastAsia="en-GB"/>
        </w:rPr>
        <w:t xml:space="preserve"> declared in the crate root, the compiler will look for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module’s code in:</w:t>
      </w:r>
    </w:p>
    <w:p w14:paraId="0792C635" w14:textId="77777777" w:rsidR="00D15E11" w:rsidRPr="00D15E11" w:rsidRDefault="00D15E11" w:rsidP="00166726">
      <w:pPr>
        <w:pStyle w:val="BoxListBullet"/>
        <w:rPr>
          <w:lang w:eastAsia="en-GB"/>
        </w:rPr>
      </w:pPr>
      <w:r w:rsidRPr="00166726">
        <w:rPr>
          <w:rStyle w:val="Italic"/>
        </w:rPr>
        <w:t>src/front_of_house.rs</w:t>
      </w:r>
      <w:r w:rsidRPr="00D15E11">
        <w:rPr>
          <w:lang w:eastAsia="en-GB"/>
        </w:rPr>
        <w:t xml:space="preserve"> (what we covered)</w:t>
      </w:r>
    </w:p>
    <w:p w14:paraId="24CA9FB2" w14:textId="77777777" w:rsidR="00D15E11" w:rsidRPr="00D15E11" w:rsidRDefault="00D15E11" w:rsidP="00166726">
      <w:pPr>
        <w:pStyle w:val="BoxListBullet"/>
        <w:rPr>
          <w:lang w:eastAsia="en-GB"/>
        </w:rPr>
      </w:pPr>
      <w:r w:rsidRPr="00166726">
        <w:rPr>
          <w:rStyle w:val="Italic"/>
        </w:rPr>
        <w:t>src/front_of_house/mod.rs</w:t>
      </w:r>
      <w:r w:rsidRPr="00D15E11">
        <w:rPr>
          <w:lang w:eastAsia="en-GB"/>
        </w:rPr>
        <w:t xml:space="preserve"> (older style, still supported path)</w:t>
      </w:r>
    </w:p>
    <w:p w14:paraId="0C5D2B3C" w14:textId="1FE4F2F2" w:rsidR="00D15E11" w:rsidRPr="00D15E11" w:rsidRDefault="00D15E11" w:rsidP="00166726">
      <w:pPr>
        <w:pStyle w:val="BoxBody"/>
        <w:rPr>
          <w:lang w:eastAsia="en-GB"/>
        </w:rPr>
      </w:pPr>
      <w:r w:rsidRPr="00D15E11">
        <w:rPr>
          <w:lang w:eastAsia="en-GB"/>
        </w:rPr>
        <w:t xml:space="preserve">For a module named </w:t>
      </w:r>
      <w:r w:rsidRPr="00612E10">
        <w:rPr>
          <w:rStyle w:val="Literal"/>
        </w:rPr>
        <w:t>hosting</w:t>
      </w:r>
      <w:r w:rsidRPr="00067CAA">
        <w:t xml:space="preserve"> that is a submodule of </w:t>
      </w:r>
      <w:r w:rsidRPr="00612E10">
        <w:rPr>
          <w:rStyle w:val="Literal"/>
        </w:rPr>
        <w:t>front_of_house</w:t>
      </w:r>
      <w:r w:rsidRPr="00D15E11">
        <w:rPr>
          <w:lang w:eastAsia="en-GB"/>
        </w:rPr>
        <w:t>,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compiler will look for the module’s code in:</w:t>
      </w:r>
    </w:p>
    <w:p w14:paraId="6D505FC8" w14:textId="77777777" w:rsidR="00D15E11" w:rsidRPr="00D15E11" w:rsidRDefault="00D15E11" w:rsidP="00166726">
      <w:pPr>
        <w:pStyle w:val="BoxListBullet"/>
        <w:rPr>
          <w:lang w:eastAsia="en-GB"/>
        </w:rPr>
      </w:pPr>
      <w:r w:rsidRPr="00612E10">
        <w:rPr>
          <w:rStyle w:val="Italic"/>
        </w:rPr>
        <w:t>src/front_of_house/hosting.rs</w:t>
      </w:r>
      <w:r w:rsidRPr="00D15E11">
        <w:rPr>
          <w:lang w:eastAsia="en-GB"/>
        </w:rPr>
        <w:t xml:space="preserve"> (what we covered)</w:t>
      </w:r>
    </w:p>
    <w:p w14:paraId="3F776455" w14:textId="77777777" w:rsidR="00D15E11" w:rsidRPr="00D15E11" w:rsidRDefault="00D15E11" w:rsidP="00166726">
      <w:pPr>
        <w:pStyle w:val="BoxListBullet"/>
        <w:rPr>
          <w:lang w:eastAsia="en-GB"/>
        </w:rPr>
      </w:pPr>
      <w:r w:rsidRPr="00612E10">
        <w:rPr>
          <w:rStyle w:val="Italic"/>
        </w:rPr>
        <w:t>src/front_of_house/hosting/mod.rs</w:t>
      </w:r>
      <w:r w:rsidRPr="00D15E11">
        <w:rPr>
          <w:lang w:eastAsia="en-GB"/>
        </w:rPr>
        <w:t xml:space="preserve"> (older style, still supported path)</w:t>
      </w:r>
    </w:p>
    <w:p w14:paraId="6250E146" w14:textId="4C1CECBA" w:rsidR="00D15E11" w:rsidRPr="00D15E11" w:rsidRDefault="00D15E11" w:rsidP="00166726">
      <w:pPr>
        <w:pStyle w:val="BoxBody"/>
        <w:rPr>
          <w:lang w:eastAsia="en-GB"/>
        </w:rPr>
      </w:pPr>
      <w:r w:rsidRPr="00D15E11">
        <w:rPr>
          <w:lang w:eastAsia="en-GB"/>
        </w:rPr>
        <w:lastRenderedPageBreak/>
        <w:t>If you use both styles for the same module, you’ll get a compiler error. Using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a mix of both styles for different modules in the same project is allowed, but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might be confusing for people navigating your project.</w:t>
      </w:r>
    </w:p>
    <w:p w14:paraId="53DF36CF" w14:textId="4135069D" w:rsidR="00D15E11" w:rsidRPr="00D15E11" w:rsidRDefault="00D15E11" w:rsidP="00166726">
      <w:pPr>
        <w:pStyle w:val="BoxBody"/>
        <w:rPr>
          <w:lang w:eastAsia="en-GB"/>
        </w:rPr>
      </w:pPr>
      <w:r w:rsidRPr="00067CAA">
        <w:t xml:space="preserve">The main downside to the style that uses files named </w:t>
      </w:r>
      <w:r w:rsidRPr="00612E10">
        <w:rPr>
          <w:rStyle w:val="Italic"/>
        </w:rPr>
        <w:t>mod.rs</w:t>
      </w:r>
      <w:r w:rsidRPr="00067CAA">
        <w:t xml:space="preserve"> is that your</w:t>
      </w:r>
      <w:r w:rsidR="00067CAA" w:rsidRPr="00067CAA">
        <w:t xml:space="preserve"> </w:t>
      </w:r>
      <w:r w:rsidRPr="00067CAA">
        <w:t xml:space="preserve">project can end up with many files named </w:t>
      </w:r>
      <w:r w:rsidRPr="00612E10">
        <w:rPr>
          <w:rStyle w:val="Italic"/>
        </w:rPr>
        <w:t>mod.rs</w:t>
      </w:r>
      <w:r w:rsidRPr="00D15E11">
        <w:rPr>
          <w:lang w:eastAsia="en-GB"/>
        </w:rPr>
        <w:t>, which can get confusing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when you have them open in your editor at the same time.</w:t>
      </w:r>
    </w:p>
    <w:p w14:paraId="3546911F" w14:textId="7B337428" w:rsidR="00D15E11" w:rsidRPr="00D15E11" w:rsidRDefault="00D15E11" w:rsidP="00166726">
      <w:pPr>
        <w:pStyle w:val="Body"/>
        <w:rPr>
          <w:lang w:eastAsia="en-GB"/>
        </w:rPr>
      </w:pPr>
      <w:r w:rsidRPr="00D15E11">
        <w:rPr>
          <w:lang w:eastAsia="en-GB"/>
        </w:rPr>
        <w:t>We’ve moved each module’s code to a separate file, and the module tree remains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 xml:space="preserve">the same. The function calls in </w:t>
      </w:r>
      <w:r w:rsidRPr="00612E10">
        <w:rPr>
          <w:rStyle w:val="Literal"/>
        </w:rPr>
        <w:t>eat_at_restaurant</w:t>
      </w:r>
      <w:r w:rsidRPr="00D15E11">
        <w:rPr>
          <w:lang w:eastAsia="en-GB"/>
        </w:rPr>
        <w:t xml:space="preserve"> will work without any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modification, even though the definitions live in different files. This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technique lets you move modules to new files as they grow in size.</w:t>
      </w:r>
    </w:p>
    <w:p w14:paraId="6F3A17A5" w14:textId="4B6C2411" w:rsidR="00D15E11" w:rsidRPr="00D15E11" w:rsidRDefault="00D15E11" w:rsidP="00166726">
      <w:pPr>
        <w:pStyle w:val="Body"/>
        <w:rPr>
          <w:lang w:eastAsia="en-GB"/>
        </w:rPr>
      </w:pPr>
      <w:r w:rsidRPr="00D15E11">
        <w:rPr>
          <w:lang w:eastAsia="en-GB"/>
        </w:rPr>
        <w:t xml:space="preserve">Note that the </w:t>
      </w:r>
      <w:r w:rsidRPr="00612E10">
        <w:rPr>
          <w:rStyle w:val="Literal"/>
        </w:rPr>
        <w:t>pub use crate::front_of_house::hosting</w:t>
      </w:r>
      <w:r w:rsidRPr="00067CAA">
        <w:t xml:space="preserve"> statement in</w:t>
      </w:r>
      <w:r w:rsidR="00067CAA" w:rsidRPr="00067CAA">
        <w:t xml:space="preserve"> </w:t>
      </w:r>
      <w:r w:rsidRPr="00612E10">
        <w:rPr>
          <w:rStyle w:val="Italic"/>
        </w:rPr>
        <w:t>src/lib.rs</w:t>
      </w:r>
      <w:r w:rsidRPr="00067CAA">
        <w:t xml:space="preserve"> also hasn’t changed, nor does </w:t>
      </w:r>
      <w:r w:rsidRPr="00612E10">
        <w:rPr>
          <w:rStyle w:val="Literal"/>
        </w:rPr>
        <w:t>use</w:t>
      </w:r>
      <w:r w:rsidRPr="00067CAA">
        <w:t xml:space="preserve"> have any impact on what files</w:t>
      </w:r>
      <w:r w:rsidR="00067CAA" w:rsidRPr="00067CAA">
        <w:t xml:space="preserve"> </w:t>
      </w:r>
      <w:r w:rsidRPr="00067CAA">
        <w:t xml:space="preserve">are compiled as part of the crate. The </w:t>
      </w:r>
      <w:r w:rsidRPr="00612E10">
        <w:rPr>
          <w:rStyle w:val="Literal"/>
        </w:rPr>
        <w:t>mod</w:t>
      </w:r>
      <w:r w:rsidRPr="00D15E11">
        <w:rPr>
          <w:lang w:eastAsia="en-GB"/>
        </w:rPr>
        <w:t xml:space="preserve"> keyword declares modules, and Rust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looks in a file with the same name as the module for the code that goes into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that module.</w:t>
      </w:r>
      <w:r w:rsidR="006C0A53">
        <w:fldChar w:fldCharType="begin"/>
      </w:r>
      <w:r w:rsidR="006C0A53">
        <w:instrText xml:space="preserve"> XE "modules:moving to other files end</w:instrText>
      </w:r>
      <w:r w:rsidR="006C0A53" w:rsidRPr="00027F7B">
        <w:instrText>Range</w:instrText>
      </w:r>
      <w:r w:rsidR="006C0A53">
        <w:instrText xml:space="preserve">" </w:instrText>
      </w:r>
      <w:r w:rsidR="006C0A53">
        <w:fldChar w:fldCharType="end"/>
      </w:r>
      <w:r w:rsidR="00611DC7">
        <w:fldChar w:fldCharType="begin"/>
      </w:r>
      <w:r w:rsidR="00611DC7">
        <w:instrText xml:space="preserve"> XE "file organization end</w:instrText>
      </w:r>
      <w:r w:rsidR="00611DC7" w:rsidRPr="00027F7B">
        <w:instrText>Range</w:instrText>
      </w:r>
      <w:r w:rsidR="00611DC7">
        <w:instrText xml:space="preserve">" </w:instrText>
      </w:r>
      <w:r w:rsidR="00611DC7">
        <w:fldChar w:fldCharType="end"/>
      </w:r>
    </w:p>
    <w:p w14:paraId="22A9F66D" w14:textId="77777777" w:rsidR="00D15E11" w:rsidRPr="00D15E11" w:rsidRDefault="00D15E11" w:rsidP="00067CAA">
      <w:pPr>
        <w:pStyle w:val="HeadA"/>
        <w:rPr>
          <w:lang w:eastAsia="en-GB"/>
        </w:rPr>
      </w:pPr>
      <w:bookmarkStart w:id="34" w:name="summary"/>
      <w:bookmarkStart w:id="35" w:name="_Toc106889107"/>
      <w:bookmarkEnd w:id="34"/>
      <w:r w:rsidRPr="00D15E11">
        <w:rPr>
          <w:lang w:eastAsia="en-GB"/>
        </w:rPr>
        <w:t>Summary</w:t>
      </w:r>
      <w:bookmarkEnd w:id="35"/>
    </w:p>
    <w:p w14:paraId="6D5F7336" w14:textId="312E9331" w:rsidR="00D15E11" w:rsidRPr="00D15E11" w:rsidRDefault="00D15E11" w:rsidP="00067CAA">
      <w:pPr>
        <w:pStyle w:val="Body"/>
        <w:rPr>
          <w:lang w:eastAsia="en-GB"/>
        </w:rPr>
      </w:pPr>
      <w:r w:rsidRPr="00067CAA">
        <w:t>Rust lets you split a package into multiple crates and a crate into modules</w:t>
      </w:r>
      <w:r w:rsidR="00067CAA" w:rsidRPr="00067CAA">
        <w:t xml:space="preserve"> </w:t>
      </w:r>
      <w:r w:rsidRPr="00067CAA">
        <w:t>so you can refer to items defined in one module from another module. You can do</w:t>
      </w:r>
      <w:r w:rsidR="00067CAA" w:rsidRPr="00067CAA">
        <w:t xml:space="preserve"> </w:t>
      </w:r>
      <w:r w:rsidRPr="00067CAA">
        <w:t>this by specifying absolute or relative paths. These paths can be brought into</w:t>
      </w:r>
      <w:r w:rsidR="00067CAA" w:rsidRPr="00067CAA">
        <w:t xml:space="preserve"> </w:t>
      </w:r>
      <w:r w:rsidRPr="00067CAA">
        <w:t xml:space="preserve">scope with a </w:t>
      </w:r>
      <w:r w:rsidRPr="00612E10">
        <w:rPr>
          <w:rStyle w:val="Literal"/>
        </w:rPr>
        <w:t>use</w:t>
      </w:r>
      <w:r w:rsidRPr="00067CAA">
        <w:t xml:space="preserve"> statement so you can use a shorter path for multiple uses of</w:t>
      </w:r>
      <w:r w:rsidR="00067CAA" w:rsidRPr="00067CAA">
        <w:t xml:space="preserve"> </w:t>
      </w:r>
      <w:r w:rsidRPr="00067CAA">
        <w:t>the item in that scope. Module code is private by default, but you can make</w:t>
      </w:r>
      <w:r w:rsidR="00067CAA" w:rsidRPr="00067CAA">
        <w:t xml:space="preserve"> </w:t>
      </w:r>
      <w:r w:rsidRPr="00067CAA">
        <w:t xml:space="preserve">definitions public by adding the </w:t>
      </w:r>
      <w:r w:rsidRPr="00612E10">
        <w:rPr>
          <w:rStyle w:val="Literal"/>
        </w:rPr>
        <w:t>pub</w:t>
      </w:r>
      <w:r w:rsidRPr="00D15E11">
        <w:rPr>
          <w:lang w:eastAsia="en-GB"/>
        </w:rPr>
        <w:t xml:space="preserve"> keyword.</w:t>
      </w:r>
    </w:p>
    <w:p w14:paraId="045765E0" w14:textId="37CCCB60" w:rsidR="00053E72" w:rsidRPr="00067CAA" w:rsidRDefault="00D15E11" w:rsidP="00067CAA">
      <w:pPr>
        <w:pStyle w:val="Body"/>
        <w:rPr>
          <w:lang w:eastAsia="en-GB"/>
        </w:rPr>
      </w:pPr>
      <w:r w:rsidRPr="00D15E11">
        <w:rPr>
          <w:lang w:eastAsia="en-GB"/>
        </w:rPr>
        <w:t>In the next chapter, we’ll look at some collection data structures in the</w:t>
      </w:r>
      <w:r w:rsidR="00067CAA">
        <w:rPr>
          <w:lang w:eastAsia="en-GB"/>
        </w:rPr>
        <w:t xml:space="preserve"> </w:t>
      </w:r>
      <w:r w:rsidRPr="00D15E11">
        <w:rPr>
          <w:lang w:eastAsia="en-GB"/>
        </w:rPr>
        <w:t>standard library that you can use in your neatly organized code.</w:t>
      </w:r>
    </w:p>
    <w:sectPr w:rsidR="00053E72" w:rsidRPr="00067CAA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7EF98" w14:textId="77777777" w:rsidR="00E052FD" w:rsidRDefault="00E052FD" w:rsidP="009E51C3">
      <w:pPr>
        <w:spacing w:after="0" w:line="240" w:lineRule="auto"/>
      </w:pPr>
      <w:r>
        <w:separator/>
      </w:r>
    </w:p>
  </w:endnote>
  <w:endnote w:type="continuationSeparator" w:id="0">
    <w:p w14:paraId="2688B9E4" w14:textId="77777777" w:rsidR="00E052FD" w:rsidRDefault="00E052FD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altName w:val="HGPMinchoE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20B0604020202020204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altName w:val="Calibri"/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PT-Book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Heavy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20B0604020202020204"/>
    <w:charset w:val="02"/>
    <w:family w:val="auto"/>
    <w:notTrueType/>
    <w:pitch w:val="default"/>
  </w:font>
  <w:font w:name="NewBaskervilleStd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NewBaskerville">
    <w:altName w:val="Calibri"/>
    <w:panose1 w:val="020B0604020202020204"/>
    <w:charset w:val="01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EEB4D" w14:textId="77777777" w:rsidR="00E052FD" w:rsidRDefault="00E052FD" w:rsidP="009E51C3">
      <w:pPr>
        <w:spacing w:after="0" w:line="240" w:lineRule="auto"/>
      </w:pPr>
      <w:r>
        <w:separator/>
      </w:r>
    </w:p>
  </w:footnote>
  <w:footnote w:type="continuationSeparator" w:id="0">
    <w:p w14:paraId="5B2D0516" w14:textId="77777777" w:rsidR="00E052FD" w:rsidRDefault="00E052FD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89660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CDE2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13484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2C06F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3A84E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DC63E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AF09C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FF037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02082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C7E29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B82ED0"/>
    <w:multiLevelType w:val="multilevel"/>
    <w:tmpl w:val="706E9F88"/>
    <w:numStyleLink w:val="ChapterNumbering"/>
  </w:abstractNum>
  <w:abstractNum w:abstractNumId="12" w15:restartNumberingAfterBreak="0">
    <w:nsid w:val="0B4A4BAC"/>
    <w:multiLevelType w:val="multilevel"/>
    <w:tmpl w:val="A3EC3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CFB6E03"/>
    <w:multiLevelType w:val="multilevel"/>
    <w:tmpl w:val="706E9F88"/>
    <w:styleLink w:val="ChapterNumbering"/>
    <w:lvl w:ilvl="0">
      <w:start w:val="1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6292768"/>
    <w:multiLevelType w:val="multilevel"/>
    <w:tmpl w:val="706E9F88"/>
    <w:numStyleLink w:val="ChapterNumbering"/>
  </w:abstractNum>
  <w:abstractNum w:abstractNumId="16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8" w15:restartNumberingAfterBreak="0">
    <w:nsid w:val="38251378"/>
    <w:multiLevelType w:val="multilevel"/>
    <w:tmpl w:val="21F4D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F829CF"/>
    <w:multiLevelType w:val="multilevel"/>
    <w:tmpl w:val="706E9F88"/>
    <w:numStyleLink w:val="ChapterNumbering"/>
  </w:abstractNum>
  <w:abstractNum w:abstractNumId="22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572C6D2E"/>
    <w:multiLevelType w:val="multilevel"/>
    <w:tmpl w:val="B5286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A9313E"/>
    <w:multiLevelType w:val="multilevel"/>
    <w:tmpl w:val="88105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396878"/>
    <w:multiLevelType w:val="multilevel"/>
    <w:tmpl w:val="24F8B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646D04"/>
    <w:multiLevelType w:val="multilevel"/>
    <w:tmpl w:val="E66C3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95794"/>
    <w:multiLevelType w:val="multilevel"/>
    <w:tmpl w:val="706E9F88"/>
    <w:numStyleLink w:val="ChapterNumbering"/>
  </w:abstractNum>
  <w:num w:numId="1" w16cid:durableId="1433671816">
    <w:abstractNumId w:val="13"/>
  </w:num>
  <w:num w:numId="2" w16cid:durableId="385304103">
    <w:abstractNumId w:val="22"/>
  </w:num>
  <w:num w:numId="3" w16cid:durableId="1701390650">
    <w:abstractNumId w:val="28"/>
  </w:num>
  <w:num w:numId="4" w16cid:durableId="563373197">
    <w:abstractNumId w:val="17"/>
  </w:num>
  <w:num w:numId="5" w16cid:durableId="44761907">
    <w:abstractNumId w:val="24"/>
  </w:num>
  <w:num w:numId="6" w16cid:durableId="1101072290">
    <w:abstractNumId w:val="16"/>
  </w:num>
  <w:num w:numId="7" w16cid:durableId="1629897676">
    <w:abstractNumId w:val="20"/>
  </w:num>
  <w:num w:numId="8" w16cid:durableId="650138380">
    <w:abstractNumId w:val="29"/>
  </w:num>
  <w:num w:numId="9" w16cid:durableId="2021807744">
    <w:abstractNumId w:val="19"/>
  </w:num>
  <w:num w:numId="10" w16cid:durableId="716858717">
    <w:abstractNumId w:val="14"/>
  </w:num>
  <w:num w:numId="11" w16cid:durableId="344014094">
    <w:abstractNumId w:val="11"/>
  </w:num>
  <w:num w:numId="12" w16cid:durableId="1995179777">
    <w:abstractNumId w:val="15"/>
  </w:num>
  <w:num w:numId="13" w16cid:durableId="2136212814">
    <w:abstractNumId w:val="30"/>
  </w:num>
  <w:num w:numId="14" w16cid:durableId="1485704533">
    <w:abstractNumId w:val="0"/>
  </w:num>
  <w:num w:numId="15" w16cid:durableId="1716389067">
    <w:abstractNumId w:val="21"/>
  </w:num>
  <w:num w:numId="16" w16cid:durableId="170947392">
    <w:abstractNumId w:val="12"/>
  </w:num>
  <w:num w:numId="17" w16cid:durableId="1050835783">
    <w:abstractNumId w:val="27"/>
  </w:num>
  <w:num w:numId="18" w16cid:durableId="773793681">
    <w:abstractNumId w:val="26"/>
  </w:num>
  <w:num w:numId="19" w16cid:durableId="829105305">
    <w:abstractNumId w:val="25"/>
  </w:num>
  <w:num w:numId="20" w16cid:durableId="725758386">
    <w:abstractNumId w:val="18"/>
  </w:num>
  <w:num w:numId="21" w16cid:durableId="975914653">
    <w:abstractNumId w:val="23"/>
  </w:num>
  <w:num w:numId="22" w16cid:durableId="1274745357">
    <w:abstractNumId w:val="10"/>
  </w:num>
  <w:num w:numId="23" w16cid:durableId="794566996">
    <w:abstractNumId w:val="8"/>
  </w:num>
  <w:num w:numId="24" w16cid:durableId="453403217">
    <w:abstractNumId w:val="7"/>
  </w:num>
  <w:num w:numId="25" w16cid:durableId="83190392">
    <w:abstractNumId w:val="6"/>
  </w:num>
  <w:num w:numId="26" w16cid:durableId="226260507">
    <w:abstractNumId w:val="5"/>
  </w:num>
  <w:num w:numId="27" w16cid:durableId="1286424912">
    <w:abstractNumId w:val="9"/>
  </w:num>
  <w:num w:numId="28" w16cid:durableId="1074159930">
    <w:abstractNumId w:val="4"/>
  </w:num>
  <w:num w:numId="29" w16cid:durableId="1948657724">
    <w:abstractNumId w:val="3"/>
  </w:num>
  <w:num w:numId="30" w16cid:durableId="1034496817">
    <w:abstractNumId w:val="2"/>
  </w:num>
  <w:num w:numId="31" w16cid:durableId="238835755">
    <w:abstractNumId w:val="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bordersDoNotSurroundHeader/>
  <w:bordersDoNotSurroundFooter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E11"/>
    <w:rsid w:val="0001034B"/>
    <w:rsid w:val="0001390B"/>
    <w:rsid w:val="00013A0F"/>
    <w:rsid w:val="00015785"/>
    <w:rsid w:val="000251C2"/>
    <w:rsid w:val="00026A3C"/>
    <w:rsid w:val="00026F02"/>
    <w:rsid w:val="00027719"/>
    <w:rsid w:val="00032AFB"/>
    <w:rsid w:val="00035713"/>
    <w:rsid w:val="00035BC7"/>
    <w:rsid w:val="00044C60"/>
    <w:rsid w:val="00045366"/>
    <w:rsid w:val="0005012C"/>
    <w:rsid w:val="00052436"/>
    <w:rsid w:val="00053E72"/>
    <w:rsid w:val="00057B34"/>
    <w:rsid w:val="00057F86"/>
    <w:rsid w:val="0006127C"/>
    <w:rsid w:val="0006378E"/>
    <w:rsid w:val="00066266"/>
    <w:rsid w:val="000667BA"/>
    <w:rsid w:val="00067841"/>
    <w:rsid w:val="00067CAA"/>
    <w:rsid w:val="000711B8"/>
    <w:rsid w:val="00071727"/>
    <w:rsid w:val="0007352C"/>
    <w:rsid w:val="000775C2"/>
    <w:rsid w:val="00077AD8"/>
    <w:rsid w:val="00080824"/>
    <w:rsid w:val="0008411D"/>
    <w:rsid w:val="000934C9"/>
    <w:rsid w:val="00093911"/>
    <w:rsid w:val="00094205"/>
    <w:rsid w:val="00094EDE"/>
    <w:rsid w:val="000B0A4A"/>
    <w:rsid w:val="000B6D77"/>
    <w:rsid w:val="000C187B"/>
    <w:rsid w:val="000C28A1"/>
    <w:rsid w:val="000C3488"/>
    <w:rsid w:val="000C4DBF"/>
    <w:rsid w:val="000C6D94"/>
    <w:rsid w:val="000E23FE"/>
    <w:rsid w:val="000E291C"/>
    <w:rsid w:val="000E6344"/>
    <w:rsid w:val="000E7CB5"/>
    <w:rsid w:val="000F14AB"/>
    <w:rsid w:val="000F3679"/>
    <w:rsid w:val="000F70F5"/>
    <w:rsid w:val="000F719F"/>
    <w:rsid w:val="0010026E"/>
    <w:rsid w:val="001031EF"/>
    <w:rsid w:val="00107966"/>
    <w:rsid w:val="00110424"/>
    <w:rsid w:val="00112E75"/>
    <w:rsid w:val="00113E0A"/>
    <w:rsid w:val="00122DE8"/>
    <w:rsid w:val="00123638"/>
    <w:rsid w:val="00131BCD"/>
    <w:rsid w:val="00133123"/>
    <w:rsid w:val="00134805"/>
    <w:rsid w:val="001435B6"/>
    <w:rsid w:val="0014391C"/>
    <w:rsid w:val="00147C28"/>
    <w:rsid w:val="00151D27"/>
    <w:rsid w:val="00152AED"/>
    <w:rsid w:val="001549E3"/>
    <w:rsid w:val="0015557B"/>
    <w:rsid w:val="00166726"/>
    <w:rsid w:val="00170EF0"/>
    <w:rsid w:val="0017571A"/>
    <w:rsid w:val="00176833"/>
    <w:rsid w:val="00176BE2"/>
    <w:rsid w:val="00182E17"/>
    <w:rsid w:val="001862DB"/>
    <w:rsid w:val="00196CDD"/>
    <w:rsid w:val="001A003F"/>
    <w:rsid w:val="001A00A3"/>
    <w:rsid w:val="001A12D4"/>
    <w:rsid w:val="001A3404"/>
    <w:rsid w:val="001A3AF0"/>
    <w:rsid w:val="001A6DE7"/>
    <w:rsid w:val="001B64F2"/>
    <w:rsid w:val="001B66C5"/>
    <w:rsid w:val="001C4586"/>
    <w:rsid w:val="001C72D3"/>
    <w:rsid w:val="001D0557"/>
    <w:rsid w:val="001D1433"/>
    <w:rsid w:val="001D1FC4"/>
    <w:rsid w:val="001E0123"/>
    <w:rsid w:val="001E15BF"/>
    <w:rsid w:val="001E211C"/>
    <w:rsid w:val="001E24F0"/>
    <w:rsid w:val="001E4986"/>
    <w:rsid w:val="001F00C3"/>
    <w:rsid w:val="001F720A"/>
    <w:rsid w:val="001F79DD"/>
    <w:rsid w:val="0020456C"/>
    <w:rsid w:val="00204829"/>
    <w:rsid w:val="0020599A"/>
    <w:rsid w:val="0020674F"/>
    <w:rsid w:val="0021177D"/>
    <w:rsid w:val="00214178"/>
    <w:rsid w:val="002144B4"/>
    <w:rsid w:val="002147BC"/>
    <w:rsid w:val="00216872"/>
    <w:rsid w:val="00217DAE"/>
    <w:rsid w:val="0022057D"/>
    <w:rsid w:val="00221BE3"/>
    <w:rsid w:val="002243B8"/>
    <w:rsid w:val="00227396"/>
    <w:rsid w:val="002334CD"/>
    <w:rsid w:val="002344F6"/>
    <w:rsid w:val="0023524F"/>
    <w:rsid w:val="00241E83"/>
    <w:rsid w:val="00242BEC"/>
    <w:rsid w:val="00243174"/>
    <w:rsid w:val="00246E16"/>
    <w:rsid w:val="002526D6"/>
    <w:rsid w:val="002550CC"/>
    <w:rsid w:val="002566A8"/>
    <w:rsid w:val="002774DB"/>
    <w:rsid w:val="002859D4"/>
    <w:rsid w:val="00292E92"/>
    <w:rsid w:val="002956BE"/>
    <w:rsid w:val="002A3BF5"/>
    <w:rsid w:val="002A5CBE"/>
    <w:rsid w:val="002A6483"/>
    <w:rsid w:val="002A6D62"/>
    <w:rsid w:val="002B0301"/>
    <w:rsid w:val="002B1A69"/>
    <w:rsid w:val="002B4897"/>
    <w:rsid w:val="002C0783"/>
    <w:rsid w:val="002C0D80"/>
    <w:rsid w:val="002C52AD"/>
    <w:rsid w:val="002C6237"/>
    <w:rsid w:val="002C7F1F"/>
    <w:rsid w:val="002D1A1E"/>
    <w:rsid w:val="002D7706"/>
    <w:rsid w:val="002E1DF3"/>
    <w:rsid w:val="002E5B13"/>
    <w:rsid w:val="002F13C0"/>
    <w:rsid w:val="002F16B6"/>
    <w:rsid w:val="002F5749"/>
    <w:rsid w:val="003004C0"/>
    <w:rsid w:val="0030093F"/>
    <w:rsid w:val="0030255A"/>
    <w:rsid w:val="00305E4C"/>
    <w:rsid w:val="00311803"/>
    <w:rsid w:val="0031369A"/>
    <w:rsid w:val="00315822"/>
    <w:rsid w:val="003203B1"/>
    <w:rsid w:val="0032069F"/>
    <w:rsid w:val="00327BBA"/>
    <w:rsid w:val="00332C96"/>
    <w:rsid w:val="003345E1"/>
    <w:rsid w:val="00342766"/>
    <w:rsid w:val="0034529B"/>
    <w:rsid w:val="00346FA5"/>
    <w:rsid w:val="003562F5"/>
    <w:rsid w:val="00361247"/>
    <w:rsid w:val="00361659"/>
    <w:rsid w:val="00363101"/>
    <w:rsid w:val="0036522B"/>
    <w:rsid w:val="00365337"/>
    <w:rsid w:val="003658CD"/>
    <w:rsid w:val="00365995"/>
    <w:rsid w:val="00365E20"/>
    <w:rsid w:val="003669A4"/>
    <w:rsid w:val="00366FA4"/>
    <w:rsid w:val="00367B4B"/>
    <w:rsid w:val="003701BD"/>
    <w:rsid w:val="00372150"/>
    <w:rsid w:val="00374719"/>
    <w:rsid w:val="00375BC0"/>
    <w:rsid w:val="00381735"/>
    <w:rsid w:val="00390955"/>
    <w:rsid w:val="003A064A"/>
    <w:rsid w:val="003A3EF8"/>
    <w:rsid w:val="003A50D7"/>
    <w:rsid w:val="003B5A44"/>
    <w:rsid w:val="003B5D4D"/>
    <w:rsid w:val="003C2061"/>
    <w:rsid w:val="003D0B32"/>
    <w:rsid w:val="003D488F"/>
    <w:rsid w:val="003D5202"/>
    <w:rsid w:val="003D6DE4"/>
    <w:rsid w:val="003D7174"/>
    <w:rsid w:val="003D747E"/>
    <w:rsid w:val="003E0381"/>
    <w:rsid w:val="003E0F89"/>
    <w:rsid w:val="003E1373"/>
    <w:rsid w:val="003E14B9"/>
    <w:rsid w:val="003E3322"/>
    <w:rsid w:val="003E599B"/>
    <w:rsid w:val="003E6E54"/>
    <w:rsid w:val="003F1CE6"/>
    <w:rsid w:val="003F31A0"/>
    <w:rsid w:val="00400E94"/>
    <w:rsid w:val="004058D0"/>
    <w:rsid w:val="004061E4"/>
    <w:rsid w:val="004071DB"/>
    <w:rsid w:val="00417DD9"/>
    <w:rsid w:val="004206BB"/>
    <w:rsid w:val="00425F79"/>
    <w:rsid w:val="00440082"/>
    <w:rsid w:val="004402EF"/>
    <w:rsid w:val="0044402D"/>
    <w:rsid w:val="004443E5"/>
    <w:rsid w:val="004447CD"/>
    <w:rsid w:val="00447693"/>
    <w:rsid w:val="004517BC"/>
    <w:rsid w:val="004538CA"/>
    <w:rsid w:val="00463BEA"/>
    <w:rsid w:val="0046628C"/>
    <w:rsid w:val="00467FAB"/>
    <w:rsid w:val="00470D3B"/>
    <w:rsid w:val="00472501"/>
    <w:rsid w:val="0047597D"/>
    <w:rsid w:val="00476611"/>
    <w:rsid w:val="00481771"/>
    <w:rsid w:val="00481D42"/>
    <w:rsid w:val="00482052"/>
    <w:rsid w:val="00482144"/>
    <w:rsid w:val="00482FEF"/>
    <w:rsid w:val="00486016"/>
    <w:rsid w:val="00487DA8"/>
    <w:rsid w:val="00490895"/>
    <w:rsid w:val="004970AD"/>
    <w:rsid w:val="004A0A55"/>
    <w:rsid w:val="004A0FEF"/>
    <w:rsid w:val="004A111C"/>
    <w:rsid w:val="004A4C8E"/>
    <w:rsid w:val="004B0722"/>
    <w:rsid w:val="004B1D1D"/>
    <w:rsid w:val="004B2A94"/>
    <w:rsid w:val="004B30D8"/>
    <w:rsid w:val="004B5021"/>
    <w:rsid w:val="004B62FD"/>
    <w:rsid w:val="004B6F2A"/>
    <w:rsid w:val="004B75A2"/>
    <w:rsid w:val="004C2396"/>
    <w:rsid w:val="004C7002"/>
    <w:rsid w:val="004C79A4"/>
    <w:rsid w:val="004D1932"/>
    <w:rsid w:val="004D4BB9"/>
    <w:rsid w:val="004E1287"/>
    <w:rsid w:val="004E201C"/>
    <w:rsid w:val="004F166F"/>
    <w:rsid w:val="004F2F4D"/>
    <w:rsid w:val="004F3FC9"/>
    <w:rsid w:val="0050058C"/>
    <w:rsid w:val="005056A5"/>
    <w:rsid w:val="00506CE0"/>
    <w:rsid w:val="0051294E"/>
    <w:rsid w:val="005225E7"/>
    <w:rsid w:val="00526CD0"/>
    <w:rsid w:val="0052787B"/>
    <w:rsid w:val="0053177C"/>
    <w:rsid w:val="00537277"/>
    <w:rsid w:val="00537F3B"/>
    <w:rsid w:val="00542141"/>
    <w:rsid w:val="005425C3"/>
    <w:rsid w:val="00552B9F"/>
    <w:rsid w:val="00564355"/>
    <w:rsid w:val="00564667"/>
    <w:rsid w:val="005815A2"/>
    <w:rsid w:val="005921CC"/>
    <w:rsid w:val="00594206"/>
    <w:rsid w:val="005A0C95"/>
    <w:rsid w:val="005A540F"/>
    <w:rsid w:val="005A56DA"/>
    <w:rsid w:val="005B0DE0"/>
    <w:rsid w:val="005B3B2F"/>
    <w:rsid w:val="005B6575"/>
    <w:rsid w:val="005C0697"/>
    <w:rsid w:val="005C235D"/>
    <w:rsid w:val="005C329B"/>
    <w:rsid w:val="005C6B82"/>
    <w:rsid w:val="005C7488"/>
    <w:rsid w:val="005D1E3A"/>
    <w:rsid w:val="005D7B00"/>
    <w:rsid w:val="005E2D6A"/>
    <w:rsid w:val="005E398D"/>
    <w:rsid w:val="005E3A39"/>
    <w:rsid w:val="005E6C7C"/>
    <w:rsid w:val="005F0095"/>
    <w:rsid w:val="005F723C"/>
    <w:rsid w:val="006016B6"/>
    <w:rsid w:val="0060703D"/>
    <w:rsid w:val="00610121"/>
    <w:rsid w:val="00611DC7"/>
    <w:rsid w:val="00612294"/>
    <w:rsid w:val="00612E10"/>
    <w:rsid w:val="00613CDB"/>
    <w:rsid w:val="0061736D"/>
    <w:rsid w:val="00617CC3"/>
    <w:rsid w:val="00622ECD"/>
    <w:rsid w:val="00626DFB"/>
    <w:rsid w:val="00626EFB"/>
    <w:rsid w:val="006312AC"/>
    <w:rsid w:val="0064266A"/>
    <w:rsid w:val="00643DED"/>
    <w:rsid w:val="00644079"/>
    <w:rsid w:val="00644817"/>
    <w:rsid w:val="006544D9"/>
    <w:rsid w:val="00657AC8"/>
    <w:rsid w:val="00657ED5"/>
    <w:rsid w:val="0066266A"/>
    <w:rsid w:val="006630CC"/>
    <w:rsid w:val="00671281"/>
    <w:rsid w:val="0067441B"/>
    <w:rsid w:val="00676E67"/>
    <w:rsid w:val="00677883"/>
    <w:rsid w:val="00682266"/>
    <w:rsid w:val="00682513"/>
    <w:rsid w:val="0068405D"/>
    <w:rsid w:val="006915CB"/>
    <w:rsid w:val="00692EF1"/>
    <w:rsid w:val="006944F2"/>
    <w:rsid w:val="006A08DE"/>
    <w:rsid w:val="006A0B45"/>
    <w:rsid w:val="006A0D4C"/>
    <w:rsid w:val="006A456B"/>
    <w:rsid w:val="006A7A11"/>
    <w:rsid w:val="006B6AFA"/>
    <w:rsid w:val="006B7B30"/>
    <w:rsid w:val="006C0469"/>
    <w:rsid w:val="006C0A53"/>
    <w:rsid w:val="006C0B9C"/>
    <w:rsid w:val="006C4191"/>
    <w:rsid w:val="006C4F04"/>
    <w:rsid w:val="006C5716"/>
    <w:rsid w:val="006C5960"/>
    <w:rsid w:val="006C6D24"/>
    <w:rsid w:val="006C78BE"/>
    <w:rsid w:val="006C7E1D"/>
    <w:rsid w:val="006D3CC4"/>
    <w:rsid w:val="006D50A5"/>
    <w:rsid w:val="006E19DE"/>
    <w:rsid w:val="006E2076"/>
    <w:rsid w:val="006E4E4F"/>
    <w:rsid w:val="006E7E5E"/>
    <w:rsid w:val="006F252C"/>
    <w:rsid w:val="006F2A16"/>
    <w:rsid w:val="0070020A"/>
    <w:rsid w:val="00701525"/>
    <w:rsid w:val="0070241D"/>
    <w:rsid w:val="0070439E"/>
    <w:rsid w:val="0071206E"/>
    <w:rsid w:val="00715B75"/>
    <w:rsid w:val="00716BA2"/>
    <w:rsid w:val="00717DFA"/>
    <w:rsid w:val="0072271B"/>
    <w:rsid w:val="007238EB"/>
    <w:rsid w:val="00727814"/>
    <w:rsid w:val="00730B5D"/>
    <w:rsid w:val="00730B77"/>
    <w:rsid w:val="00733799"/>
    <w:rsid w:val="0073414B"/>
    <w:rsid w:val="0073437F"/>
    <w:rsid w:val="007355AA"/>
    <w:rsid w:val="00742939"/>
    <w:rsid w:val="007450FA"/>
    <w:rsid w:val="00745C17"/>
    <w:rsid w:val="00750B65"/>
    <w:rsid w:val="0075103F"/>
    <w:rsid w:val="007518E4"/>
    <w:rsid w:val="00755770"/>
    <w:rsid w:val="007558D8"/>
    <w:rsid w:val="007566D9"/>
    <w:rsid w:val="00762C75"/>
    <w:rsid w:val="00764367"/>
    <w:rsid w:val="00766985"/>
    <w:rsid w:val="0076779F"/>
    <w:rsid w:val="007743B3"/>
    <w:rsid w:val="00783976"/>
    <w:rsid w:val="00785E73"/>
    <w:rsid w:val="00791E02"/>
    <w:rsid w:val="007A02E7"/>
    <w:rsid w:val="007A092A"/>
    <w:rsid w:val="007A0E77"/>
    <w:rsid w:val="007A24EE"/>
    <w:rsid w:val="007A42F3"/>
    <w:rsid w:val="007A4E19"/>
    <w:rsid w:val="007A7F9B"/>
    <w:rsid w:val="007C14A2"/>
    <w:rsid w:val="007C4313"/>
    <w:rsid w:val="007C64C2"/>
    <w:rsid w:val="007C6534"/>
    <w:rsid w:val="007D2443"/>
    <w:rsid w:val="007D2CFA"/>
    <w:rsid w:val="007D3AF7"/>
    <w:rsid w:val="007D72AB"/>
    <w:rsid w:val="007E645A"/>
    <w:rsid w:val="007F0435"/>
    <w:rsid w:val="007F0869"/>
    <w:rsid w:val="007F2153"/>
    <w:rsid w:val="00804A89"/>
    <w:rsid w:val="008052EE"/>
    <w:rsid w:val="00806332"/>
    <w:rsid w:val="00820A6B"/>
    <w:rsid w:val="00820E35"/>
    <w:rsid w:val="0082136E"/>
    <w:rsid w:val="008216C9"/>
    <w:rsid w:val="0082602F"/>
    <w:rsid w:val="00830E4B"/>
    <w:rsid w:val="00833DD2"/>
    <w:rsid w:val="00840668"/>
    <w:rsid w:val="00841DE8"/>
    <w:rsid w:val="00843258"/>
    <w:rsid w:val="0084557D"/>
    <w:rsid w:val="00855038"/>
    <w:rsid w:val="0085646C"/>
    <w:rsid w:val="0085795C"/>
    <w:rsid w:val="00862650"/>
    <w:rsid w:val="00864068"/>
    <w:rsid w:val="00870319"/>
    <w:rsid w:val="008707C4"/>
    <w:rsid w:val="008756F7"/>
    <w:rsid w:val="0088465E"/>
    <w:rsid w:val="00887377"/>
    <w:rsid w:val="00897027"/>
    <w:rsid w:val="008A4233"/>
    <w:rsid w:val="008A6550"/>
    <w:rsid w:val="008A6644"/>
    <w:rsid w:val="008B0201"/>
    <w:rsid w:val="008B7FAB"/>
    <w:rsid w:val="008C257C"/>
    <w:rsid w:val="008C40D2"/>
    <w:rsid w:val="008C4402"/>
    <w:rsid w:val="008D236A"/>
    <w:rsid w:val="008D24E4"/>
    <w:rsid w:val="008D25A2"/>
    <w:rsid w:val="008D429A"/>
    <w:rsid w:val="008D733E"/>
    <w:rsid w:val="008E14B1"/>
    <w:rsid w:val="008F2055"/>
    <w:rsid w:val="008F39BA"/>
    <w:rsid w:val="008F3B3D"/>
    <w:rsid w:val="008F408C"/>
    <w:rsid w:val="008F47F3"/>
    <w:rsid w:val="008F5D0D"/>
    <w:rsid w:val="008F6006"/>
    <w:rsid w:val="008F740F"/>
    <w:rsid w:val="00900152"/>
    <w:rsid w:val="009001D3"/>
    <w:rsid w:val="00904342"/>
    <w:rsid w:val="0090456C"/>
    <w:rsid w:val="00904D9B"/>
    <w:rsid w:val="009059C8"/>
    <w:rsid w:val="009109BE"/>
    <w:rsid w:val="00910DDF"/>
    <w:rsid w:val="0091193D"/>
    <w:rsid w:val="00916D35"/>
    <w:rsid w:val="00922DF6"/>
    <w:rsid w:val="00924579"/>
    <w:rsid w:val="00925C5B"/>
    <w:rsid w:val="0094246A"/>
    <w:rsid w:val="00944D4F"/>
    <w:rsid w:val="00945D9B"/>
    <w:rsid w:val="0094655E"/>
    <w:rsid w:val="009564B5"/>
    <w:rsid w:val="009567D8"/>
    <w:rsid w:val="00956DBD"/>
    <w:rsid w:val="009603A7"/>
    <w:rsid w:val="0096212C"/>
    <w:rsid w:val="009641CC"/>
    <w:rsid w:val="00965C70"/>
    <w:rsid w:val="00967DE5"/>
    <w:rsid w:val="009701B8"/>
    <w:rsid w:val="0097167B"/>
    <w:rsid w:val="00974F08"/>
    <w:rsid w:val="00977992"/>
    <w:rsid w:val="00981DFD"/>
    <w:rsid w:val="00982443"/>
    <w:rsid w:val="0098334B"/>
    <w:rsid w:val="0098438F"/>
    <w:rsid w:val="00984C3D"/>
    <w:rsid w:val="009923A2"/>
    <w:rsid w:val="009A19EF"/>
    <w:rsid w:val="009A3B37"/>
    <w:rsid w:val="009A6F29"/>
    <w:rsid w:val="009B1EF8"/>
    <w:rsid w:val="009B2041"/>
    <w:rsid w:val="009B531B"/>
    <w:rsid w:val="009C63A1"/>
    <w:rsid w:val="009C6925"/>
    <w:rsid w:val="009C7F6B"/>
    <w:rsid w:val="009D45B8"/>
    <w:rsid w:val="009E0715"/>
    <w:rsid w:val="009E0C39"/>
    <w:rsid w:val="009E27BB"/>
    <w:rsid w:val="009E3407"/>
    <w:rsid w:val="009E4B52"/>
    <w:rsid w:val="009E51C3"/>
    <w:rsid w:val="009F1B4C"/>
    <w:rsid w:val="009F28FC"/>
    <w:rsid w:val="009F7354"/>
    <w:rsid w:val="00A01D6E"/>
    <w:rsid w:val="00A02E74"/>
    <w:rsid w:val="00A0695F"/>
    <w:rsid w:val="00A14A3B"/>
    <w:rsid w:val="00A21298"/>
    <w:rsid w:val="00A22A11"/>
    <w:rsid w:val="00A23670"/>
    <w:rsid w:val="00A23CA6"/>
    <w:rsid w:val="00A3170D"/>
    <w:rsid w:val="00A35550"/>
    <w:rsid w:val="00A35F53"/>
    <w:rsid w:val="00A36707"/>
    <w:rsid w:val="00A406BF"/>
    <w:rsid w:val="00A46469"/>
    <w:rsid w:val="00A50468"/>
    <w:rsid w:val="00A51053"/>
    <w:rsid w:val="00A57A54"/>
    <w:rsid w:val="00A620E4"/>
    <w:rsid w:val="00A65E5D"/>
    <w:rsid w:val="00A672A1"/>
    <w:rsid w:val="00A70814"/>
    <w:rsid w:val="00A74546"/>
    <w:rsid w:val="00A7500C"/>
    <w:rsid w:val="00A775E4"/>
    <w:rsid w:val="00A77747"/>
    <w:rsid w:val="00A818AB"/>
    <w:rsid w:val="00A818B7"/>
    <w:rsid w:val="00A818F1"/>
    <w:rsid w:val="00A82095"/>
    <w:rsid w:val="00A82261"/>
    <w:rsid w:val="00A82D0F"/>
    <w:rsid w:val="00A82E6D"/>
    <w:rsid w:val="00A83EAC"/>
    <w:rsid w:val="00A84032"/>
    <w:rsid w:val="00A87FF1"/>
    <w:rsid w:val="00A92356"/>
    <w:rsid w:val="00AB165C"/>
    <w:rsid w:val="00AB6123"/>
    <w:rsid w:val="00AC67B5"/>
    <w:rsid w:val="00AD0472"/>
    <w:rsid w:val="00AE3B2B"/>
    <w:rsid w:val="00AF7569"/>
    <w:rsid w:val="00B0113E"/>
    <w:rsid w:val="00B01F5F"/>
    <w:rsid w:val="00B1160B"/>
    <w:rsid w:val="00B118BA"/>
    <w:rsid w:val="00B14DBB"/>
    <w:rsid w:val="00B161CA"/>
    <w:rsid w:val="00B23992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6EDF"/>
    <w:rsid w:val="00B37E12"/>
    <w:rsid w:val="00B45496"/>
    <w:rsid w:val="00B52F47"/>
    <w:rsid w:val="00B5352A"/>
    <w:rsid w:val="00B5535B"/>
    <w:rsid w:val="00B65488"/>
    <w:rsid w:val="00B74E83"/>
    <w:rsid w:val="00B762C5"/>
    <w:rsid w:val="00B77D63"/>
    <w:rsid w:val="00B92A11"/>
    <w:rsid w:val="00B92BF5"/>
    <w:rsid w:val="00B92F52"/>
    <w:rsid w:val="00B930D7"/>
    <w:rsid w:val="00B95667"/>
    <w:rsid w:val="00B95AEB"/>
    <w:rsid w:val="00B96D51"/>
    <w:rsid w:val="00B97083"/>
    <w:rsid w:val="00B974C0"/>
    <w:rsid w:val="00BA3B7C"/>
    <w:rsid w:val="00BA5FAF"/>
    <w:rsid w:val="00BB3999"/>
    <w:rsid w:val="00BB692D"/>
    <w:rsid w:val="00BC030B"/>
    <w:rsid w:val="00BC0D19"/>
    <w:rsid w:val="00BC1056"/>
    <w:rsid w:val="00BC1F31"/>
    <w:rsid w:val="00BD4EAD"/>
    <w:rsid w:val="00BE493A"/>
    <w:rsid w:val="00BE5BD2"/>
    <w:rsid w:val="00BF0CBA"/>
    <w:rsid w:val="00BF68C4"/>
    <w:rsid w:val="00C032D3"/>
    <w:rsid w:val="00C03EFE"/>
    <w:rsid w:val="00C03F26"/>
    <w:rsid w:val="00C0538B"/>
    <w:rsid w:val="00C065C7"/>
    <w:rsid w:val="00C12E1F"/>
    <w:rsid w:val="00C13DFC"/>
    <w:rsid w:val="00C15827"/>
    <w:rsid w:val="00C217B6"/>
    <w:rsid w:val="00C24F13"/>
    <w:rsid w:val="00C2624C"/>
    <w:rsid w:val="00C34375"/>
    <w:rsid w:val="00C3481B"/>
    <w:rsid w:val="00C34DD8"/>
    <w:rsid w:val="00C41485"/>
    <w:rsid w:val="00C41558"/>
    <w:rsid w:val="00C41620"/>
    <w:rsid w:val="00C476ED"/>
    <w:rsid w:val="00C50801"/>
    <w:rsid w:val="00C522B9"/>
    <w:rsid w:val="00C6086F"/>
    <w:rsid w:val="00C61D2D"/>
    <w:rsid w:val="00C62B55"/>
    <w:rsid w:val="00C72332"/>
    <w:rsid w:val="00C7299D"/>
    <w:rsid w:val="00C741AB"/>
    <w:rsid w:val="00C742B7"/>
    <w:rsid w:val="00C772AA"/>
    <w:rsid w:val="00C8113A"/>
    <w:rsid w:val="00C8204F"/>
    <w:rsid w:val="00C82A73"/>
    <w:rsid w:val="00C82FE9"/>
    <w:rsid w:val="00C85F9F"/>
    <w:rsid w:val="00CA2AD1"/>
    <w:rsid w:val="00CA49FC"/>
    <w:rsid w:val="00CA4F4D"/>
    <w:rsid w:val="00CA69C7"/>
    <w:rsid w:val="00CA6B99"/>
    <w:rsid w:val="00CB0816"/>
    <w:rsid w:val="00CB463D"/>
    <w:rsid w:val="00CB6F62"/>
    <w:rsid w:val="00CC58BE"/>
    <w:rsid w:val="00CC73C0"/>
    <w:rsid w:val="00CD1F8C"/>
    <w:rsid w:val="00CD6BEF"/>
    <w:rsid w:val="00CE69F4"/>
    <w:rsid w:val="00CF1C65"/>
    <w:rsid w:val="00CF30A5"/>
    <w:rsid w:val="00CF3E09"/>
    <w:rsid w:val="00CF3F4A"/>
    <w:rsid w:val="00D06BFE"/>
    <w:rsid w:val="00D07795"/>
    <w:rsid w:val="00D12293"/>
    <w:rsid w:val="00D12AF8"/>
    <w:rsid w:val="00D14A5E"/>
    <w:rsid w:val="00D15E11"/>
    <w:rsid w:val="00D170B4"/>
    <w:rsid w:val="00D17AE5"/>
    <w:rsid w:val="00D2035D"/>
    <w:rsid w:val="00D2320E"/>
    <w:rsid w:val="00D30D53"/>
    <w:rsid w:val="00D310FF"/>
    <w:rsid w:val="00D379EA"/>
    <w:rsid w:val="00D417B1"/>
    <w:rsid w:val="00D42C6A"/>
    <w:rsid w:val="00D43395"/>
    <w:rsid w:val="00D503A1"/>
    <w:rsid w:val="00D52794"/>
    <w:rsid w:val="00D535B5"/>
    <w:rsid w:val="00D5656A"/>
    <w:rsid w:val="00D57AB3"/>
    <w:rsid w:val="00D60E9B"/>
    <w:rsid w:val="00D62983"/>
    <w:rsid w:val="00D658F8"/>
    <w:rsid w:val="00D6667B"/>
    <w:rsid w:val="00D66D93"/>
    <w:rsid w:val="00D71969"/>
    <w:rsid w:val="00D73F8C"/>
    <w:rsid w:val="00D742C8"/>
    <w:rsid w:val="00D8103E"/>
    <w:rsid w:val="00D8261A"/>
    <w:rsid w:val="00D844CB"/>
    <w:rsid w:val="00D85FDB"/>
    <w:rsid w:val="00D86BF0"/>
    <w:rsid w:val="00D87D3A"/>
    <w:rsid w:val="00D97084"/>
    <w:rsid w:val="00D97472"/>
    <w:rsid w:val="00DA0069"/>
    <w:rsid w:val="00DA04A9"/>
    <w:rsid w:val="00DA5D80"/>
    <w:rsid w:val="00DB0D49"/>
    <w:rsid w:val="00DB68B2"/>
    <w:rsid w:val="00DC3496"/>
    <w:rsid w:val="00DC4720"/>
    <w:rsid w:val="00DC5E41"/>
    <w:rsid w:val="00DC6E39"/>
    <w:rsid w:val="00DC7ABF"/>
    <w:rsid w:val="00DD07D5"/>
    <w:rsid w:val="00DD135D"/>
    <w:rsid w:val="00DD5B91"/>
    <w:rsid w:val="00DE0447"/>
    <w:rsid w:val="00DE1057"/>
    <w:rsid w:val="00DE163C"/>
    <w:rsid w:val="00DE222D"/>
    <w:rsid w:val="00DF0BEB"/>
    <w:rsid w:val="00DF377E"/>
    <w:rsid w:val="00DF65F0"/>
    <w:rsid w:val="00DF7836"/>
    <w:rsid w:val="00E03D3D"/>
    <w:rsid w:val="00E052FD"/>
    <w:rsid w:val="00E056C8"/>
    <w:rsid w:val="00E064DD"/>
    <w:rsid w:val="00E06F5A"/>
    <w:rsid w:val="00E1075F"/>
    <w:rsid w:val="00E1153F"/>
    <w:rsid w:val="00E31251"/>
    <w:rsid w:val="00E33096"/>
    <w:rsid w:val="00E334C3"/>
    <w:rsid w:val="00E34FDA"/>
    <w:rsid w:val="00E37BF4"/>
    <w:rsid w:val="00E44F4A"/>
    <w:rsid w:val="00E45D9A"/>
    <w:rsid w:val="00E51E43"/>
    <w:rsid w:val="00E61240"/>
    <w:rsid w:val="00E62067"/>
    <w:rsid w:val="00E6249F"/>
    <w:rsid w:val="00E67EB7"/>
    <w:rsid w:val="00E70521"/>
    <w:rsid w:val="00E72FF5"/>
    <w:rsid w:val="00E74571"/>
    <w:rsid w:val="00E7703D"/>
    <w:rsid w:val="00E8113B"/>
    <w:rsid w:val="00E81C53"/>
    <w:rsid w:val="00E82299"/>
    <w:rsid w:val="00E85570"/>
    <w:rsid w:val="00E9120D"/>
    <w:rsid w:val="00E94888"/>
    <w:rsid w:val="00E94D17"/>
    <w:rsid w:val="00EA27FC"/>
    <w:rsid w:val="00EB023F"/>
    <w:rsid w:val="00EB0D6D"/>
    <w:rsid w:val="00EB1044"/>
    <w:rsid w:val="00EB36E6"/>
    <w:rsid w:val="00EB402C"/>
    <w:rsid w:val="00EB4498"/>
    <w:rsid w:val="00EB6DFA"/>
    <w:rsid w:val="00EB7FD4"/>
    <w:rsid w:val="00EC285A"/>
    <w:rsid w:val="00ED2ED4"/>
    <w:rsid w:val="00ED7E0E"/>
    <w:rsid w:val="00EE500E"/>
    <w:rsid w:val="00EF3B10"/>
    <w:rsid w:val="00EF5BD8"/>
    <w:rsid w:val="00EF6C2B"/>
    <w:rsid w:val="00EF6E18"/>
    <w:rsid w:val="00F00432"/>
    <w:rsid w:val="00F00ABC"/>
    <w:rsid w:val="00F0320D"/>
    <w:rsid w:val="00F03A8D"/>
    <w:rsid w:val="00F0701B"/>
    <w:rsid w:val="00F17410"/>
    <w:rsid w:val="00F21AA2"/>
    <w:rsid w:val="00F25C31"/>
    <w:rsid w:val="00F26D50"/>
    <w:rsid w:val="00F3323C"/>
    <w:rsid w:val="00F414D0"/>
    <w:rsid w:val="00F44A89"/>
    <w:rsid w:val="00F45D07"/>
    <w:rsid w:val="00F461ED"/>
    <w:rsid w:val="00F57DCE"/>
    <w:rsid w:val="00F668A2"/>
    <w:rsid w:val="00F71AD2"/>
    <w:rsid w:val="00F7366F"/>
    <w:rsid w:val="00F74BA1"/>
    <w:rsid w:val="00F766EA"/>
    <w:rsid w:val="00F8036A"/>
    <w:rsid w:val="00F825B5"/>
    <w:rsid w:val="00F871D4"/>
    <w:rsid w:val="00F906BC"/>
    <w:rsid w:val="00F90E03"/>
    <w:rsid w:val="00F95519"/>
    <w:rsid w:val="00FA0EC9"/>
    <w:rsid w:val="00FA29B4"/>
    <w:rsid w:val="00FA31CD"/>
    <w:rsid w:val="00FA36FB"/>
    <w:rsid w:val="00FA3C0A"/>
    <w:rsid w:val="00FB0DA0"/>
    <w:rsid w:val="00FB20C4"/>
    <w:rsid w:val="00FC17F6"/>
    <w:rsid w:val="00FC18D9"/>
    <w:rsid w:val="00FD0674"/>
    <w:rsid w:val="00FD68DE"/>
    <w:rsid w:val="00FE2CE1"/>
    <w:rsid w:val="00FE59AB"/>
    <w:rsid w:val="00FE5EC5"/>
    <w:rsid w:val="00FF1C63"/>
    <w:rsid w:val="00FF2DE3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C275B5"/>
  <w14:defaultImageDpi w14:val="300"/>
  <w15:docId w15:val="{7EF74517-A201-42DF-8421-3BC86437C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A11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1">
    <w:name w:val="heading 1"/>
    <w:basedOn w:val="Normal"/>
    <w:link w:val="Heading1Char"/>
    <w:uiPriority w:val="9"/>
    <w:qFormat/>
    <w:rsid w:val="00D15E11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66726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6726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66726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726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6726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6726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6726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6726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66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16672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166726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672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672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672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6726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6726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16672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166726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166726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166726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166726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166726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166726"/>
    <w:pPr>
      <w:numPr>
        <w:ilvl w:val="6"/>
        <w:numId w:val="15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166726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166726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166726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166726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166726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166726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166726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166726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166726"/>
    <w:pPr>
      <w:numPr>
        <w:numId w:val="10"/>
      </w:numPr>
    </w:pPr>
  </w:style>
  <w:style w:type="paragraph" w:customStyle="1" w:styleId="HeadA">
    <w:name w:val="HeadA"/>
    <w:qFormat/>
    <w:rsid w:val="00166726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166726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166726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166726"/>
    <w:pPr>
      <w:numPr>
        <w:ilvl w:val="4"/>
        <w:numId w:val="15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166726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166726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166726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166726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166726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166726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166726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166726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166726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166726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166726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166726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166726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166726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166726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166726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166726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166726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166726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166726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166726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166726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166726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166726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166726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166726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166726"/>
    <w:rPr>
      <w:rFonts w:ascii="Symbol" w:hAnsi="Symbol"/>
    </w:rPr>
  </w:style>
  <w:style w:type="character" w:customStyle="1" w:styleId="Italic">
    <w:name w:val="Italic"/>
    <w:uiPriority w:val="1"/>
    <w:qFormat/>
    <w:rsid w:val="00166726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">
    <w:name w:val="ListBullet"/>
    <w:qFormat/>
    <w:rsid w:val="00166726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166726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166726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">
    <w:name w:val="ListNumber"/>
    <w:qFormat/>
    <w:rsid w:val="00166726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166726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166726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166726"/>
    <w:rPr>
      <w:color w:val="008000"/>
    </w:rPr>
  </w:style>
  <w:style w:type="paragraph" w:customStyle="1" w:styleId="PartNumber">
    <w:name w:val="PartNumber"/>
    <w:qFormat/>
    <w:rsid w:val="00166726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166726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166726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166726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166726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166726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166726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166726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166726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166726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166726"/>
    <w:rPr>
      <w:b/>
      <w:bCs/>
      <w:color w:val="3366FF"/>
    </w:rPr>
  </w:style>
  <w:style w:type="paragraph" w:customStyle="1" w:styleId="RunInHead">
    <w:name w:val="RunInHead"/>
    <w:rsid w:val="00166726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166726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166726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166726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166726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166726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166726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166726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166726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166726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166726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166726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166726"/>
    <w:rPr>
      <w:color w:val="3366FF"/>
      <w:vertAlign w:val="superscript"/>
    </w:rPr>
  </w:style>
  <w:style w:type="paragraph" w:customStyle="1" w:styleId="Footnote">
    <w:name w:val="Footnote"/>
    <w:qFormat/>
    <w:rsid w:val="00166726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166726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166726"/>
    <w:rPr>
      <w:color w:val="3366FF"/>
      <w:vertAlign w:val="superscript"/>
    </w:rPr>
  </w:style>
  <w:style w:type="paragraph" w:customStyle="1" w:styleId="QuotePara">
    <w:name w:val="QuotePara"/>
    <w:qFormat/>
    <w:rsid w:val="00166726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166726"/>
    <w:pPr>
      <w:spacing w:after="240"/>
      <w:jc w:val="right"/>
    </w:pPr>
  </w:style>
  <w:style w:type="character" w:customStyle="1" w:styleId="Caps">
    <w:name w:val="Caps"/>
    <w:uiPriority w:val="1"/>
    <w:qFormat/>
    <w:rsid w:val="00166726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166726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166726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166726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166726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166726"/>
    <w:rPr>
      <w:color w:val="3366FF"/>
    </w:rPr>
  </w:style>
  <w:style w:type="table" w:styleId="TableGrid">
    <w:name w:val="Table Grid"/>
    <w:basedOn w:val="TableNormal"/>
    <w:uiPriority w:val="59"/>
    <w:rsid w:val="00166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166726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166726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166726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166726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166726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166726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166726"/>
    <w:pPr>
      <w:jc w:val="right"/>
    </w:pPr>
  </w:style>
  <w:style w:type="paragraph" w:customStyle="1" w:styleId="ExtractParaContinued">
    <w:name w:val="ExtractParaContinued"/>
    <w:basedOn w:val="ExtractPara"/>
    <w:qFormat/>
    <w:rsid w:val="00166726"/>
    <w:pPr>
      <w:spacing w:before="0"/>
      <w:ind w:firstLine="360"/>
    </w:pPr>
  </w:style>
  <w:style w:type="paragraph" w:customStyle="1" w:styleId="AppendixNumber">
    <w:name w:val="AppendixNumber"/>
    <w:qFormat/>
    <w:rsid w:val="00166726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166726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166726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166726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166726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166726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166726"/>
    <w:rPr>
      <w:color w:val="3366FF"/>
      <w:vertAlign w:val="superscript"/>
    </w:rPr>
  </w:style>
  <w:style w:type="paragraph" w:customStyle="1" w:styleId="Reference">
    <w:name w:val="Reference"/>
    <w:qFormat/>
    <w:rsid w:val="00166726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166726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166726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166726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166726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166726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166726"/>
  </w:style>
  <w:style w:type="character" w:styleId="BookTitle">
    <w:name w:val="Book Title"/>
    <w:basedOn w:val="DefaultParagraphFont"/>
    <w:uiPriority w:val="33"/>
    <w:qFormat/>
    <w:rsid w:val="00166726"/>
    <w:rPr>
      <w:b/>
      <w:bCs/>
      <w:smallCaps/>
      <w:spacing w:val="5"/>
    </w:rPr>
  </w:style>
  <w:style w:type="paragraph" w:customStyle="1" w:styleId="BookTitle0">
    <w:name w:val="BookTitle"/>
    <w:qFormat/>
    <w:rsid w:val="00166726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166726"/>
  </w:style>
  <w:style w:type="paragraph" w:customStyle="1" w:styleId="BookEdition">
    <w:name w:val="BookEdition"/>
    <w:basedOn w:val="BookSubtitle"/>
    <w:qFormat/>
    <w:rsid w:val="00166726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166726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166726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166726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166726"/>
  </w:style>
  <w:style w:type="paragraph" w:customStyle="1" w:styleId="CopyrightHead">
    <w:name w:val="CopyrightHead"/>
    <w:basedOn w:val="CopyrightLOC"/>
    <w:qFormat/>
    <w:rsid w:val="00166726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166726"/>
  </w:style>
  <w:style w:type="paragraph" w:customStyle="1" w:styleId="FrontmatterTitle">
    <w:name w:val="FrontmatterTitle"/>
    <w:basedOn w:val="BackmatterTitle"/>
    <w:qFormat/>
    <w:rsid w:val="00166726"/>
  </w:style>
  <w:style w:type="paragraph" w:customStyle="1" w:styleId="TOCFM">
    <w:name w:val="TOCFM"/>
    <w:basedOn w:val="Normal"/>
    <w:qFormat/>
    <w:rsid w:val="00166726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166726"/>
    <w:pPr>
      <w:ind w:left="720"/>
    </w:pPr>
    <w:rPr>
      <w:b/>
    </w:rPr>
  </w:style>
  <w:style w:type="paragraph" w:customStyle="1" w:styleId="TOCPart">
    <w:name w:val="TOCPart"/>
    <w:basedOn w:val="TOCH1"/>
    <w:qFormat/>
    <w:rsid w:val="00166726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166726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166726"/>
    <w:pPr>
      <w:ind w:left="1080"/>
    </w:pPr>
    <w:rPr>
      <w:i/>
    </w:rPr>
  </w:style>
  <w:style w:type="paragraph" w:customStyle="1" w:styleId="TOCH3">
    <w:name w:val="TOCH3"/>
    <w:basedOn w:val="TOCH1"/>
    <w:qFormat/>
    <w:rsid w:val="00166726"/>
    <w:pPr>
      <w:ind w:left="1440"/>
    </w:pPr>
    <w:rPr>
      <w:b w:val="0"/>
      <w:i/>
    </w:rPr>
  </w:style>
  <w:style w:type="paragraph" w:customStyle="1" w:styleId="BoxType">
    <w:name w:val="BoxType"/>
    <w:qFormat/>
    <w:rsid w:val="00166726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166726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166726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166726"/>
    <w:pPr>
      <w:keepNext/>
      <w:keepLines/>
      <w:widowControl w:val="0"/>
      <w:numPr>
        <w:ilvl w:val="1"/>
        <w:numId w:val="15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166726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166726"/>
    <w:pPr>
      <w:keepNext/>
      <w:keepLines/>
      <w:widowControl w:val="0"/>
      <w:numPr>
        <w:ilvl w:val="2"/>
        <w:numId w:val="15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166726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166726"/>
    <w:pPr>
      <w:keepNext/>
      <w:keepLines/>
      <w:widowControl w:val="0"/>
      <w:numPr>
        <w:ilvl w:val="3"/>
        <w:numId w:val="15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166726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166726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166726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166726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166726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166726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166726"/>
    <w:pPr>
      <w:keepNext/>
      <w:keepLines/>
      <w:widowControl w:val="0"/>
      <w:numPr>
        <w:ilvl w:val="5"/>
        <w:numId w:val="15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166726"/>
    <w:pPr>
      <w:jc w:val="right"/>
    </w:pPr>
  </w:style>
  <w:style w:type="paragraph" w:customStyle="1" w:styleId="Body">
    <w:name w:val="Body"/>
    <w:uiPriority w:val="99"/>
    <w:qFormat/>
    <w:rsid w:val="00166726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166726"/>
    <w:pPr>
      <w:numPr>
        <w:numId w:val="15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166726"/>
    <w:rPr>
      <w:color w:val="FF0000"/>
      <w:lang w:val="fr-FR"/>
    </w:rPr>
  </w:style>
  <w:style w:type="paragraph" w:customStyle="1" w:styleId="Default">
    <w:name w:val="Default"/>
    <w:rsid w:val="00166726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166726"/>
  </w:style>
  <w:style w:type="paragraph" w:customStyle="1" w:styleId="ReviewHead">
    <w:name w:val="ReviewHead"/>
    <w:basedOn w:val="FrontmatterTitle"/>
    <w:qFormat/>
    <w:rsid w:val="00166726"/>
  </w:style>
  <w:style w:type="paragraph" w:customStyle="1" w:styleId="ReviewQuote">
    <w:name w:val="ReviewQuote"/>
    <w:basedOn w:val="QuotePara"/>
    <w:qFormat/>
    <w:rsid w:val="00166726"/>
  </w:style>
  <w:style w:type="paragraph" w:customStyle="1" w:styleId="ReviewSource">
    <w:name w:val="ReviewSource"/>
    <w:basedOn w:val="QuoteSource"/>
    <w:qFormat/>
    <w:rsid w:val="00166726"/>
  </w:style>
  <w:style w:type="paragraph" w:customStyle="1" w:styleId="ListGraphic">
    <w:name w:val="ListGraphic"/>
    <w:basedOn w:val="GraphicSlug"/>
    <w:qFormat/>
    <w:rsid w:val="00166726"/>
    <w:pPr>
      <w:ind w:left="0"/>
    </w:pPr>
  </w:style>
  <w:style w:type="paragraph" w:customStyle="1" w:styleId="ListCaption">
    <w:name w:val="ListCaption"/>
    <w:basedOn w:val="CaptionLine"/>
    <w:qFormat/>
    <w:rsid w:val="00166726"/>
    <w:pPr>
      <w:ind w:left="3600"/>
    </w:pPr>
  </w:style>
  <w:style w:type="paragraph" w:customStyle="1" w:styleId="NoteContinued">
    <w:name w:val="NoteContinued"/>
    <w:basedOn w:val="Note"/>
    <w:qFormat/>
    <w:rsid w:val="00166726"/>
    <w:pPr>
      <w:spacing w:before="0"/>
      <w:ind w:firstLine="0"/>
    </w:pPr>
  </w:style>
  <w:style w:type="paragraph" w:customStyle="1" w:styleId="NoteCode">
    <w:name w:val="NoteCode"/>
    <w:basedOn w:val="Code"/>
    <w:qFormat/>
    <w:rsid w:val="00166726"/>
    <w:pPr>
      <w:spacing w:after="240"/>
    </w:pPr>
  </w:style>
  <w:style w:type="paragraph" w:customStyle="1" w:styleId="ListBulletSub">
    <w:name w:val="ListBulletSub"/>
    <w:basedOn w:val="ListBullet"/>
    <w:qFormat/>
    <w:rsid w:val="00166726"/>
    <w:pPr>
      <w:ind w:left="2520"/>
    </w:pPr>
  </w:style>
  <w:style w:type="paragraph" w:customStyle="1" w:styleId="CodeCustom1">
    <w:name w:val="CodeCustom1"/>
    <w:basedOn w:val="Code"/>
    <w:qFormat/>
    <w:rsid w:val="00166726"/>
    <w:rPr>
      <w:color w:val="00B0F0"/>
    </w:rPr>
  </w:style>
  <w:style w:type="paragraph" w:customStyle="1" w:styleId="CodeCustom2">
    <w:name w:val="CodeCustom2"/>
    <w:basedOn w:val="Normal"/>
    <w:qFormat/>
    <w:rsid w:val="00166726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166726"/>
    <w:rPr>
      <w:bCs/>
      <w:color w:val="A12126"/>
    </w:rPr>
  </w:style>
  <w:style w:type="paragraph" w:customStyle="1" w:styleId="Equation">
    <w:name w:val="Equation"/>
    <w:basedOn w:val="ListPlain"/>
    <w:qFormat/>
    <w:rsid w:val="00166726"/>
  </w:style>
  <w:style w:type="character" w:customStyle="1" w:styleId="Heading1Char">
    <w:name w:val="Heading 1 Char"/>
    <w:basedOn w:val="DefaultParagraphFont"/>
    <w:link w:val="Heading1"/>
    <w:uiPriority w:val="9"/>
    <w:rsid w:val="00D15E11"/>
    <w:rPr>
      <w:rFonts w:ascii="Times New Roman" w:hAnsi="Times New Roman"/>
      <w:b/>
      <w:bCs/>
      <w:kern w:val="36"/>
      <w:sz w:val="48"/>
      <w:szCs w:val="48"/>
      <w:lang w:val="en-GB" w:eastAsia="en-GB"/>
    </w:rPr>
  </w:style>
  <w:style w:type="paragraph" w:customStyle="1" w:styleId="msonormal0">
    <w:name w:val="msonormal"/>
    <w:basedOn w:val="Normal"/>
    <w:rsid w:val="00D15E11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customStyle="1" w:styleId="toc">
    <w:name w:val="toc"/>
    <w:basedOn w:val="Normal"/>
    <w:rsid w:val="00D15E11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customStyle="1" w:styleId="Title1">
    <w:name w:val="Title1"/>
    <w:basedOn w:val="DefaultParagraphFont"/>
    <w:rsid w:val="00D15E11"/>
  </w:style>
  <w:style w:type="character" w:styleId="Hyperlink">
    <w:name w:val="Hyperlink"/>
    <w:basedOn w:val="DefaultParagraphFont"/>
    <w:uiPriority w:val="99"/>
    <w:unhideWhenUsed/>
    <w:rsid w:val="00D15E1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5E11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D15E11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D15E11"/>
    <w:rPr>
      <w:i/>
      <w:iCs/>
    </w:rPr>
  </w:style>
  <w:style w:type="character" w:styleId="Strong">
    <w:name w:val="Strong"/>
    <w:basedOn w:val="DefaultParagraphFont"/>
    <w:uiPriority w:val="22"/>
    <w:qFormat/>
    <w:rsid w:val="00D15E11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D15E11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5E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5E11"/>
    <w:rPr>
      <w:rFonts w:ascii="Courier New" w:hAnsi="Courier New" w:cs="Courier New"/>
      <w:lang w:val="en-GB"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7A7F9B"/>
    <w:pPr>
      <w:tabs>
        <w:tab w:val="right" w:leader="dot" w:pos="809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66726"/>
    <w:pPr>
      <w:tabs>
        <w:tab w:val="right" w:leader="dot" w:pos="8090"/>
      </w:tabs>
      <w:spacing w:after="100"/>
      <w:ind w:left="220"/>
    </w:pPr>
  </w:style>
  <w:style w:type="paragraph" w:styleId="Revision">
    <w:name w:val="Revision"/>
    <w:hidden/>
    <w:uiPriority w:val="71"/>
    <w:rsid w:val="00166726"/>
    <w:rPr>
      <w:rFonts w:ascii="Times New Roman" w:hAnsi="Times New Roman"/>
      <w:sz w:val="22"/>
      <w:szCs w:val="2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1667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67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6726"/>
    <w:rPr>
      <w:rFonts w:ascii="Times New Roman" w:hAnsi="Times New Roman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7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726"/>
    <w:rPr>
      <w:rFonts w:ascii="Times New Roman" w:hAnsi="Times New Roman"/>
      <w:b/>
      <w:bCs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1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08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03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-lang.github.io/api-guideline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rates.i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ates.io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C2BCB6-8A30-2B4B-8F2C-76D70C22D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C:\Users\Liz\Google Drive\Liz NSP\zz Production\Template\Word\NSPTemplate02172021.dotm</Template>
  <TotalTime>3</TotalTime>
  <Pages>25</Pages>
  <Words>8220</Words>
  <Characters>46856</Characters>
  <Application>Microsoft Office Word</Application>
  <DocSecurity>0</DocSecurity>
  <Lines>390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Carol Nichols</cp:lastModifiedBy>
  <cp:revision>3</cp:revision>
  <dcterms:created xsi:type="dcterms:W3CDTF">2022-08-23T19:43:00Z</dcterms:created>
  <dcterms:modified xsi:type="dcterms:W3CDTF">2022-08-24T23:48:00Z</dcterms:modified>
</cp:coreProperties>
</file>